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F83D0" w14:textId="77777777" w:rsidR="00DC2517" w:rsidRPr="00BE40D8" w:rsidRDefault="00DC2517" w:rsidP="00651496">
      <w:pPr>
        <w:jc w:val="both"/>
        <w:rPr>
          <w:b/>
          <w:bCs/>
        </w:rPr>
      </w:pPr>
      <w:r w:rsidRPr="00BE40D8">
        <w:rPr>
          <w:b/>
          <w:bCs/>
        </w:rPr>
        <w:t>AAE Chief Executive (CE): Derivation of job profile and ranking criteria for selection</w:t>
      </w:r>
    </w:p>
    <w:p w14:paraId="4A8448DD" w14:textId="77777777" w:rsidR="00DC2517" w:rsidRPr="00BE40D8" w:rsidRDefault="00DC2517" w:rsidP="00651496">
      <w:pPr>
        <w:pStyle w:val="ListParagraph"/>
        <w:numPr>
          <w:ilvl w:val="0"/>
          <w:numId w:val="7"/>
        </w:numPr>
        <w:spacing w:after="160" w:line="278" w:lineRule="auto"/>
        <w:jc w:val="both"/>
        <w:rPr>
          <w:b/>
          <w:bCs/>
        </w:rPr>
      </w:pPr>
      <w:r w:rsidRPr="00BE40D8">
        <w:rPr>
          <w:b/>
          <w:bCs/>
        </w:rPr>
        <w:t>Introduction</w:t>
      </w:r>
    </w:p>
    <w:p w14:paraId="4FEC1C4D" w14:textId="72ED4513" w:rsidR="00DC2517" w:rsidRPr="00BE40D8" w:rsidRDefault="00DC2517" w:rsidP="00651496">
      <w:pPr>
        <w:jc w:val="both"/>
      </w:pPr>
      <w:r w:rsidRPr="00BE40D8">
        <w:t>The input for developing the CE's job profile are the following documents</w:t>
      </w:r>
      <w:r>
        <w:t>:</w:t>
      </w:r>
    </w:p>
    <w:p w14:paraId="3006A3E5" w14:textId="77777777" w:rsidR="00DC2517" w:rsidRPr="00BE40D8" w:rsidRDefault="00DC2517" w:rsidP="00651496">
      <w:pPr>
        <w:pStyle w:val="ListParagraph"/>
        <w:numPr>
          <w:ilvl w:val="0"/>
          <w:numId w:val="6"/>
        </w:numPr>
        <w:spacing w:after="160" w:line="278" w:lineRule="auto"/>
        <w:jc w:val="both"/>
      </w:pPr>
      <w:r w:rsidRPr="00BE40D8">
        <w:t>The information presented to the GA 26 September 2025</w:t>
      </w:r>
    </w:p>
    <w:p w14:paraId="09CA4D94" w14:textId="77777777" w:rsidR="00DC2517" w:rsidRPr="00BE40D8" w:rsidRDefault="00DC2517" w:rsidP="00651496">
      <w:pPr>
        <w:pStyle w:val="ListParagraph"/>
        <w:numPr>
          <w:ilvl w:val="0"/>
          <w:numId w:val="6"/>
        </w:numPr>
        <w:spacing w:after="160" w:line="278" w:lineRule="auto"/>
        <w:ind w:right="1417"/>
        <w:jc w:val="both"/>
      </w:pPr>
      <w:r w:rsidRPr="00BE40D8">
        <w:t xml:space="preserve">The information contained in the final report of the TOM Task Force (TOM TF) 2 May 2025 </w:t>
      </w:r>
    </w:p>
    <w:p w14:paraId="310EE1E3" w14:textId="4A285D7A" w:rsidR="00DC2517" w:rsidRDefault="00DC2517" w:rsidP="00651496">
      <w:pPr>
        <w:jc w:val="both"/>
      </w:pPr>
      <w:r w:rsidRPr="00BE40D8">
        <w:t xml:space="preserve">The presentation to the GA defines that the CE </w:t>
      </w:r>
      <w:r w:rsidRPr="00BE40D8">
        <w:rPr>
          <w:i/>
          <w:iCs/>
        </w:rPr>
        <w:t>supports</w:t>
      </w:r>
      <w:r w:rsidRPr="00BE40D8">
        <w:t xml:space="preserve"> board and </w:t>
      </w:r>
      <w:r>
        <w:t xml:space="preserve">lists </w:t>
      </w:r>
      <w:r w:rsidRPr="00BE40D8">
        <w:t>the main areas o</w:t>
      </w:r>
      <w:r>
        <w:t>f</w:t>
      </w:r>
      <w:r w:rsidRPr="00BE40D8">
        <w:t xml:space="preserve"> engagement (focus areas), i.e. implementing the strategy and maintain or</w:t>
      </w:r>
      <w:r>
        <w:t xml:space="preserve"> </w:t>
      </w:r>
      <w:r w:rsidRPr="00BE40D8">
        <w:t>establish the relationship with European Stakeholders. Moreover, it clarifies that the CE leads all AAE staff and that the CE is responsible for the TOM transition plan as well as its implementation.</w:t>
      </w:r>
    </w:p>
    <w:p w14:paraId="7E946C61" w14:textId="77777777" w:rsidR="00651496" w:rsidRPr="00BE40D8" w:rsidRDefault="00651496" w:rsidP="00651496">
      <w:pPr>
        <w:jc w:val="both"/>
      </w:pPr>
    </w:p>
    <w:p w14:paraId="22FC8102" w14:textId="4C8CA19A" w:rsidR="00DC2517" w:rsidRDefault="00DC2517" w:rsidP="00651496">
      <w:pPr>
        <w:jc w:val="both"/>
      </w:pPr>
      <w:r w:rsidRPr="00BE40D8">
        <w:t xml:space="preserve">The final report of the TOM TF specifies 6 areas </w:t>
      </w:r>
      <w:r>
        <w:t>that</w:t>
      </w:r>
      <w:r w:rsidRPr="00BE40D8">
        <w:t xml:space="preserve"> segregate the task</w:t>
      </w:r>
      <w:r>
        <w:t>s</w:t>
      </w:r>
      <w:r w:rsidRPr="00BE40D8">
        <w:t xml:space="preserve"> of the AAE: strategy, execution, finance, operations, relationship management, and information, </w:t>
      </w:r>
      <w:r>
        <w:t>and lists the corresponding tasks in the</w:t>
      </w:r>
      <w:r w:rsidRPr="00BE40D8">
        <w:t xml:space="preserve"> "What"</w:t>
      </w:r>
      <w:r>
        <w:t xml:space="preserve"> column of the </w:t>
      </w:r>
      <w:r w:rsidRPr="00BE40D8">
        <w:t>TOM</w:t>
      </w:r>
      <w:r>
        <w:t xml:space="preserve"> </w:t>
      </w:r>
      <w:r w:rsidRPr="00BE40D8">
        <w:t>Task Force</w:t>
      </w:r>
      <w:r>
        <w:t xml:space="preserve">'s </w:t>
      </w:r>
      <w:r w:rsidRPr="00BE40D8">
        <w:t xml:space="preserve">table. On the level of </w:t>
      </w:r>
      <w:r>
        <w:t>tasks</w:t>
      </w:r>
      <w:r w:rsidRPr="00BE40D8">
        <w:t>, the involvement of Board, Chief Executive, Head of Operation</w:t>
      </w:r>
      <w:r w:rsidR="00AC3801">
        <w:t xml:space="preserve"> (HoO</w:t>
      </w:r>
      <w:r w:rsidRPr="00BE40D8">
        <w:t xml:space="preserve">), and further staff roles in the tasks falling in the subcategories is specified. The table does not specify the type of involvement (oversee, approve, develop, prepare, assist, etc). </w:t>
      </w:r>
    </w:p>
    <w:p w14:paraId="6D9B0DA7" w14:textId="77777777" w:rsidR="00207313" w:rsidRPr="00BE40D8" w:rsidRDefault="00207313" w:rsidP="00651496">
      <w:pPr>
        <w:jc w:val="both"/>
      </w:pPr>
    </w:p>
    <w:p w14:paraId="4BEDDE67" w14:textId="381234B0" w:rsidR="00DC2517" w:rsidRDefault="00DC2517" w:rsidP="00651496">
      <w:pPr>
        <w:jc w:val="both"/>
      </w:pPr>
      <w:r w:rsidRPr="00BE40D8">
        <w:t xml:space="preserve">The derived the job profile of the CE, the skills and competencies must be adequate to deliver successfully on the type of involvement in the various </w:t>
      </w:r>
      <w:r>
        <w:t>tasks</w:t>
      </w:r>
      <w:r w:rsidRPr="00BE40D8">
        <w:t xml:space="preserve">.  In the Section 3, we </w:t>
      </w:r>
      <w:r>
        <w:t>specify</w:t>
      </w:r>
      <w:r w:rsidRPr="00BE40D8">
        <w:t xml:space="preserve"> the types of involvement for the whole operation of the AAE, with the primary focus of the role</w:t>
      </w:r>
      <w:r>
        <w:t xml:space="preserve">s </w:t>
      </w:r>
      <w:r w:rsidRPr="00BE40D8">
        <w:t>of the CE</w:t>
      </w:r>
      <w:r>
        <w:t>,</w:t>
      </w:r>
      <w:r w:rsidRPr="00BE40D8">
        <w:t xml:space="preserve"> </w:t>
      </w:r>
      <w:r>
        <w:t>esp., in relation</w:t>
      </w:r>
      <w:r w:rsidRPr="00BE40D8">
        <w:t xml:space="preserve"> to the Board and HoO.  We will also rank the involvement of the CE in the </w:t>
      </w:r>
      <w:r>
        <w:t>task</w:t>
      </w:r>
      <w:r w:rsidRPr="00BE40D8">
        <w:t xml:space="preserve">s into </w:t>
      </w:r>
      <w:r>
        <w:t>a</w:t>
      </w:r>
      <w:r w:rsidRPr="00BE40D8">
        <w:t xml:space="preserve"> scheme</w:t>
      </w:r>
      <w:r>
        <w:t xml:space="preserve"> of </w:t>
      </w:r>
      <w:r w:rsidRPr="00BE40D8">
        <w:t xml:space="preserve">"indispensable", "high" importance, "medium" importance, and "low" importance. In Section 4, we derive requirements on the personality of a successful CE. </w:t>
      </w:r>
      <w:r>
        <w:t>T</w:t>
      </w:r>
      <w:r w:rsidRPr="00BE40D8">
        <w:t xml:space="preserve">he </w:t>
      </w:r>
      <w:r>
        <w:t xml:space="preserve">resulting </w:t>
      </w:r>
      <w:r w:rsidRPr="00BE40D8">
        <w:t>job profile</w:t>
      </w:r>
      <w:r>
        <w:t xml:space="preserve"> and a ranking table for the requirements are delivered separately.</w:t>
      </w:r>
    </w:p>
    <w:p w14:paraId="61315F0B" w14:textId="77777777" w:rsidR="006626D0" w:rsidRDefault="006626D0" w:rsidP="00651496">
      <w:pPr>
        <w:jc w:val="both"/>
      </w:pPr>
    </w:p>
    <w:p w14:paraId="3CDDBEA3" w14:textId="756C973F" w:rsidR="006626D0" w:rsidRDefault="003E12E9" w:rsidP="00651496">
      <w:pPr>
        <w:jc w:val="both"/>
      </w:pPr>
      <w:r>
        <w:t xml:space="preserve">Finally, the goal of the AAE TOM TF was to initiate the transition with an interim senior CE </w:t>
      </w:r>
      <w:r w:rsidR="00B23321">
        <w:t>to then find a CE that can be grown in the role taking into consideration the budgetary constraints of the AAE.</w:t>
      </w:r>
    </w:p>
    <w:p w14:paraId="14F76D14" w14:textId="77777777" w:rsidR="00207313" w:rsidRPr="00BE40D8" w:rsidRDefault="00207313" w:rsidP="00651496">
      <w:pPr>
        <w:jc w:val="both"/>
      </w:pPr>
    </w:p>
    <w:p w14:paraId="7F79E37D" w14:textId="0E4164F3" w:rsidR="00DC2517" w:rsidRPr="00BE40D8" w:rsidRDefault="00DC2517" w:rsidP="00651496">
      <w:pPr>
        <w:pStyle w:val="ListParagraph"/>
        <w:numPr>
          <w:ilvl w:val="0"/>
          <w:numId w:val="7"/>
        </w:numPr>
        <w:spacing w:after="160" w:line="278" w:lineRule="auto"/>
        <w:jc w:val="both"/>
        <w:rPr>
          <w:b/>
          <w:bCs/>
        </w:rPr>
      </w:pPr>
      <w:r w:rsidRPr="00BE40D8">
        <w:rPr>
          <w:b/>
          <w:bCs/>
        </w:rPr>
        <w:t xml:space="preserve">Functional requirements:  </w:t>
      </w:r>
      <w:r w:rsidR="00207313">
        <w:rPr>
          <w:b/>
          <w:bCs/>
        </w:rPr>
        <w:t>t</w:t>
      </w:r>
      <w:r w:rsidRPr="00BE40D8">
        <w:rPr>
          <w:b/>
          <w:bCs/>
        </w:rPr>
        <w:t xml:space="preserve">asks, type of involvement, </w:t>
      </w:r>
    </w:p>
    <w:p w14:paraId="02193CF5" w14:textId="0DAA0ED2" w:rsidR="00DC2517" w:rsidRPr="00BE40D8" w:rsidRDefault="00DC2517" w:rsidP="00651496">
      <w:pPr>
        <w:jc w:val="both"/>
      </w:pPr>
      <w:r w:rsidRPr="00BE40D8">
        <w:t xml:space="preserve">Table 1 gives an overview of how the functions of AAE are involved in the different classified tasks.  It uses the following abbreviations: GA General assembly, CE Chief Executive, HoO Head of Operations, CAS Coordinator with actuarial skills, Sec Secretariat.  The position HoO had been called "Coordinator" in the report of the task force.  </w:t>
      </w:r>
      <w:r>
        <w:t>It is a</w:t>
      </w:r>
      <w:r w:rsidRPr="00BE40D8">
        <w:t>n extension of the table in the final report of the TOM Task Force (TOM TF) 2 May 2025 to the extent</w:t>
      </w:r>
      <w:r w:rsidR="006D1974">
        <w:t>:</w:t>
      </w:r>
    </w:p>
    <w:p w14:paraId="1D4430F0" w14:textId="77777777" w:rsidR="00DC2517" w:rsidRPr="00BE40D8" w:rsidRDefault="00DC2517" w:rsidP="00651496">
      <w:pPr>
        <w:pStyle w:val="ListParagraph"/>
        <w:numPr>
          <w:ilvl w:val="0"/>
          <w:numId w:val="8"/>
        </w:numPr>
        <w:spacing w:after="160" w:line="278" w:lineRule="auto"/>
        <w:jc w:val="both"/>
      </w:pPr>
      <w:r w:rsidRPr="00BE40D8">
        <w:t>The GA was added.</w:t>
      </w:r>
    </w:p>
    <w:p w14:paraId="5C1627ED" w14:textId="77777777" w:rsidR="00DC2517" w:rsidRPr="00BE40D8" w:rsidRDefault="00DC2517" w:rsidP="00651496">
      <w:pPr>
        <w:pStyle w:val="ListParagraph"/>
        <w:numPr>
          <w:ilvl w:val="0"/>
          <w:numId w:val="8"/>
        </w:numPr>
        <w:spacing w:after="160" w:line="278" w:lineRule="auto"/>
        <w:jc w:val="both"/>
      </w:pPr>
      <w:r w:rsidRPr="00BE40D8">
        <w:t>The transition plan for the TOM was added.</w:t>
      </w:r>
    </w:p>
    <w:p w14:paraId="59069D8A" w14:textId="77777777" w:rsidR="00DC2517" w:rsidRPr="00BE40D8" w:rsidRDefault="00DC2517" w:rsidP="00651496">
      <w:pPr>
        <w:pStyle w:val="ListParagraph"/>
        <w:numPr>
          <w:ilvl w:val="0"/>
          <w:numId w:val="8"/>
        </w:numPr>
        <w:spacing w:after="160" w:line="278" w:lineRule="auto"/>
        <w:jc w:val="both"/>
      </w:pPr>
      <w:r w:rsidRPr="00BE40D8">
        <w:t>The implementation of the TOM was added.</w:t>
      </w:r>
    </w:p>
    <w:p w14:paraId="6DD6AD4B" w14:textId="77777777" w:rsidR="00DC2517" w:rsidRPr="00BE40D8" w:rsidRDefault="00DC2517" w:rsidP="00651496">
      <w:pPr>
        <w:pStyle w:val="ListParagraph"/>
        <w:numPr>
          <w:ilvl w:val="0"/>
          <w:numId w:val="8"/>
        </w:numPr>
        <w:spacing w:after="160" w:line="278" w:lineRule="auto"/>
        <w:jc w:val="both"/>
      </w:pPr>
      <w:r w:rsidRPr="00BE40D8">
        <w:t>The type of involvement of the different functions in the listed tasks were added.</w:t>
      </w:r>
    </w:p>
    <w:p w14:paraId="24058E52" w14:textId="77777777" w:rsidR="00AB26B2" w:rsidRDefault="00DC2517" w:rsidP="00651496">
      <w:pPr>
        <w:jc w:val="both"/>
      </w:pPr>
      <w:r w:rsidRPr="00BE40D8">
        <w:t xml:space="preserve">In the latter, "Own" means take </w:t>
      </w:r>
      <w:r>
        <w:t>ultimate</w:t>
      </w:r>
      <w:r w:rsidRPr="00BE40D8">
        <w:t xml:space="preserve"> responsibility for; "Develop" means analyses carefully and deliver a viable proposal to the next level in the hierarchy; "Oversee", "Supervise", and "Manage" mean different levels of intensity of controlling a function or task: "Oversee" </w:t>
      </w:r>
      <w:r>
        <w:t xml:space="preserve">means </w:t>
      </w:r>
      <w:r w:rsidR="006D1974" w:rsidRPr="00BE40D8">
        <w:t>control</w:t>
      </w:r>
      <w:r w:rsidR="006D1974">
        <w:t>ling</w:t>
      </w:r>
      <w:r w:rsidRPr="00BE40D8">
        <w:t xml:space="preserve"> to an extent that the high level status is known and that major flaws in design or execution become visible. "Supervise" means active knowledge of status relative to milestone, of critical paths and major risks and mitigation measures. "Manage" mean complete control of the production process.</w:t>
      </w:r>
    </w:p>
    <w:p w14:paraId="7DD71EC4" w14:textId="77777777" w:rsidR="00AB26B2" w:rsidRDefault="00AB26B2" w:rsidP="00651496">
      <w:pPr>
        <w:jc w:val="both"/>
      </w:pPr>
    </w:p>
    <w:p w14:paraId="5713900C" w14:textId="0431996A" w:rsidR="00DC2517" w:rsidRPr="00BE40D8" w:rsidRDefault="00DC2517" w:rsidP="00651496">
      <w:pPr>
        <w:jc w:val="both"/>
      </w:pPr>
      <w:r w:rsidRPr="00BE40D8">
        <w:t>Moreover, some role</w:t>
      </w:r>
      <w:r>
        <w:t>s</w:t>
      </w:r>
      <w:r w:rsidRPr="00BE40D8">
        <w:t xml:space="preserve"> resulting from the line management relation of functions have been added.  </w:t>
      </w:r>
    </w:p>
    <w:p w14:paraId="248A051C" w14:textId="77777777" w:rsidR="00DC2517" w:rsidRPr="00BE40D8" w:rsidRDefault="00DC2517" w:rsidP="00651496">
      <w:pPr>
        <w:jc w:val="both"/>
      </w:pPr>
      <w:r w:rsidRPr="00BE40D8">
        <w:t xml:space="preserve">Finally, a color-coding of the importance of the CE performance in the various sub-categories has been added: </w:t>
      </w:r>
    </w:p>
    <w:tbl>
      <w:tblPr>
        <w:tblStyle w:val="TableGrid"/>
        <w:tblW w:w="0" w:type="auto"/>
        <w:tblLook w:val="04A0" w:firstRow="1" w:lastRow="0" w:firstColumn="1" w:lastColumn="0" w:noHBand="0" w:noVBand="1"/>
      </w:tblPr>
      <w:tblGrid>
        <w:gridCol w:w="988"/>
        <w:gridCol w:w="8028"/>
      </w:tblGrid>
      <w:tr w:rsidR="00DC2517" w:rsidRPr="00EA3765" w14:paraId="35923AF3" w14:textId="77777777" w:rsidTr="008233F8">
        <w:tc>
          <w:tcPr>
            <w:tcW w:w="988" w:type="dxa"/>
            <w:shd w:val="clear" w:color="auto" w:fill="FF0000"/>
          </w:tcPr>
          <w:p w14:paraId="5DF2DA76" w14:textId="77777777" w:rsidR="00DC2517" w:rsidRPr="00BE40D8" w:rsidRDefault="00DC2517" w:rsidP="00651496">
            <w:pPr>
              <w:jc w:val="both"/>
              <w:rPr>
                <w:lang w:val="en-GB"/>
              </w:rPr>
            </w:pPr>
            <w:r w:rsidRPr="00BE40D8">
              <w:rPr>
                <w:lang w:val="en-GB"/>
              </w:rPr>
              <w:t xml:space="preserve"> </w:t>
            </w:r>
          </w:p>
        </w:tc>
        <w:tc>
          <w:tcPr>
            <w:tcW w:w="8028" w:type="dxa"/>
          </w:tcPr>
          <w:p w14:paraId="48B3D229" w14:textId="77777777" w:rsidR="00DC2517" w:rsidRPr="00BE40D8" w:rsidRDefault="00DC2517" w:rsidP="00651496">
            <w:pPr>
              <w:jc w:val="both"/>
              <w:rPr>
                <w:lang w:val="en-GB"/>
              </w:rPr>
            </w:pPr>
            <w:r w:rsidRPr="00BE40D8">
              <w:rPr>
                <w:lang w:val="en-GB"/>
              </w:rPr>
              <w:t xml:space="preserve">"indispensable", a failure would have </w:t>
            </w:r>
            <w:r>
              <w:rPr>
                <w:lang w:val="en-GB"/>
              </w:rPr>
              <w:t>material</w:t>
            </w:r>
            <w:r w:rsidRPr="00BE40D8">
              <w:rPr>
                <w:lang w:val="en-GB"/>
              </w:rPr>
              <w:t xml:space="preserve"> consequences for AAE </w:t>
            </w:r>
          </w:p>
        </w:tc>
      </w:tr>
      <w:tr w:rsidR="00DC2517" w:rsidRPr="00EA3765" w14:paraId="0EF5E1F7" w14:textId="77777777" w:rsidTr="008233F8">
        <w:tc>
          <w:tcPr>
            <w:tcW w:w="988" w:type="dxa"/>
            <w:shd w:val="clear" w:color="auto" w:fill="FFC000"/>
          </w:tcPr>
          <w:p w14:paraId="45EC3DC4" w14:textId="77777777" w:rsidR="00DC2517" w:rsidRPr="00BE40D8" w:rsidRDefault="00DC2517" w:rsidP="00651496">
            <w:pPr>
              <w:jc w:val="both"/>
              <w:rPr>
                <w:lang w:val="en-GB"/>
              </w:rPr>
            </w:pPr>
          </w:p>
        </w:tc>
        <w:tc>
          <w:tcPr>
            <w:tcW w:w="8028" w:type="dxa"/>
          </w:tcPr>
          <w:p w14:paraId="130A589B" w14:textId="0915C158" w:rsidR="00DC2517" w:rsidRPr="00BE40D8" w:rsidRDefault="00DC2517" w:rsidP="00651496">
            <w:pPr>
              <w:jc w:val="both"/>
              <w:rPr>
                <w:lang w:val="en-GB"/>
              </w:rPr>
            </w:pPr>
            <w:r w:rsidRPr="00BE40D8">
              <w:rPr>
                <w:lang w:val="en-GB"/>
              </w:rPr>
              <w:t>"high</w:t>
            </w:r>
            <w:r w:rsidR="00AB26B2">
              <w:rPr>
                <w:lang w:val="en-GB"/>
              </w:rPr>
              <w:t>*</w:t>
            </w:r>
            <w:r w:rsidRPr="00BE40D8">
              <w:rPr>
                <w:lang w:val="en-GB"/>
              </w:rPr>
              <w:t>, a failure is difficult, or expensive to compensate</w:t>
            </w:r>
          </w:p>
        </w:tc>
      </w:tr>
      <w:tr w:rsidR="00DC2517" w:rsidRPr="00EA3765" w14:paraId="64F6C62F" w14:textId="77777777" w:rsidTr="008233F8">
        <w:tc>
          <w:tcPr>
            <w:tcW w:w="988" w:type="dxa"/>
            <w:shd w:val="clear" w:color="auto" w:fill="FFFF00"/>
          </w:tcPr>
          <w:p w14:paraId="09EA884A" w14:textId="77777777" w:rsidR="00DC2517" w:rsidRPr="00BE40D8" w:rsidRDefault="00DC2517" w:rsidP="00651496">
            <w:pPr>
              <w:jc w:val="both"/>
              <w:rPr>
                <w:lang w:val="en-GB"/>
              </w:rPr>
            </w:pPr>
          </w:p>
        </w:tc>
        <w:tc>
          <w:tcPr>
            <w:tcW w:w="8028" w:type="dxa"/>
          </w:tcPr>
          <w:p w14:paraId="057B4445" w14:textId="77777777" w:rsidR="00DC2517" w:rsidRPr="00BE40D8" w:rsidRDefault="00DC2517" w:rsidP="00651496">
            <w:pPr>
              <w:jc w:val="both"/>
              <w:rPr>
                <w:lang w:val="en-GB"/>
              </w:rPr>
            </w:pPr>
            <w:r w:rsidRPr="00BE40D8">
              <w:rPr>
                <w:lang w:val="en-GB"/>
              </w:rPr>
              <w:t>"medium", other functions can compensate with acceptable effort</w:t>
            </w:r>
          </w:p>
        </w:tc>
      </w:tr>
      <w:tr w:rsidR="00DC2517" w:rsidRPr="00BE40D8" w14:paraId="74D480FF" w14:textId="77777777" w:rsidTr="008233F8">
        <w:tc>
          <w:tcPr>
            <w:tcW w:w="988" w:type="dxa"/>
            <w:shd w:val="clear" w:color="auto" w:fill="92D050"/>
          </w:tcPr>
          <w:p w14:paraId="6A1DDEF9" w14:textId="77777777" w:rsidR="00DC2517" w:rsidRPr="00BE40D8" w:rsidRDefault="00DC2517" w:rsidP="00651496">
            <w:pPr>
              <w:jc w:val="both"/>
              <w:rPr>
                <w:lang w:val="en-GB"/>
              </w:rPr>
            </w:pPr>
          </w:p>
        </w:tc>
        <w:tc>
          <w:tcPr>
            <w:tcW w:w="8028" w:type="dxa"/>
          </w:tcPr>
          <w:p w14:paraId="16FFF7DC" w14:textId="77777777" w:rsidR="00DC2517" w:rsidRPr="00BE40D8" w:rsidRDefault="00DC2517" w:rsidP="00651496">
            <w:pPr>
              <w:jc w:val="both"/>
              <w:rPr>
                <w:lang w:val="en-GB"/>
              </w:rPr>
            </w:pPr>
            <w:r w:rsidRPr="00BE40D8">
              <w:rPr>
                <w:lang w:val="en-GB"/>
              </w:rPr>
              <w:t>"low", nice-to-have.</w:t>
            </w:r>
          </w:p>
        </w:tc>
      </w:tr>
    </w:tbl>
    <w:p w14:paraId="17659AD2" w14:textId="77777777" w:rsidR="00DC2517" w:rsidRPr="00BE40D8" w:rsidRDefault="00DC2517" w:rsidP="00651496">
      <w:pPr>
        <w:jc w:val="both"/>
      </w:pPr>
      <w:r w:rsidRPr="00BE40D8">
        <w:t xml:space="preserve">              </w:t>
      </w:r>
    </w:p>
    <w:p w14:paraId="2FF11839" w14:textId="77777777" w:rsidR="00DC2517" w:rsidRPr="00BE40D8" w:rsidRDefault="00DC2517" w:rsidP="00651496">
      <w:pPr>
        <w:jc w:val="both"/>
      </w:pPr>
      <w:r w:rsidRPr="00BE40D8">
        <w:t>We use "must" to characterise requirements, for which performance of the CE is indispensable.  The nominations panel and the board must be confident that the CE will deliver on these requirements.</w:t>
      </w:r>
    </w:p>
    <w:p w14:paraId="4F3B0372" w14:textId="0C2EBBE4" w:rsidR="00DC2517" w:rsidRPr="00BE40D8" w:rsidRDefault="00DC2517" w:rsidP="00651496">
      <w:pPr>
        <w:jc w:val="both"/>
      </w:pPr>
      <w:r w:rsidRPr="00BE40D8">
        <w:t>We use "should" to characterise requirements, for which a partial lack of performance would require significant additional effort of other parts of the organisation, e.g., senior officers or HoO.</w:t>
      </w:r>
      <w:r w:rsidR="00AB26B2">
        <w:t xml:space="preserve"> </w:t>
      </w:r>
      <w:r w:rsidRPr="00BE40D8">
        <w:t>The Nominations Panel should judge corresponding shortcomings carefully and provide full transparency to the board.</w:t>
      </w:r>
    </w:p>
    <w:p w14:paraId="260003DB" w14:textId="77777777" w:rsidR="00DC2517" w:rsidRPr="00BE40D8" w:rsidRDefault="00DC2517" w:rsidP="00651496">
      <w:pPr>
        <w:jc w:val="both"/>
        <w:sectPr w:rsidR="00DC2517" w:rsidRPr="00BE40D8" w:rsidSect="00DC2517">
          <w:pgSz w:w="11906" w:h="16838" w:code="9"/>
          <w:pgMar w:top="1440" w:right="1440" w:bottom="1440" w:left="1440" w:header="720" w:footer="720" w:gutter="0"/>
          <w:cols w:space="720"/>
          <w:noEndnote/>
          <w:docGrid w:linePitch="326"/>
        </w:sectPr>
      </w:pPr>
      <w:r w:rsidRPr="00BE40D8">
        <w:t>We use "may" for all other requirements.</w:t>
      </w:r>
    </w:p>
    <w:p w14:paraId="69A0C16C" w14:textId="77777777" w:rsidR="00DC2517" w:rsidRPr="00BE40D8" w:rsidRDefault="00DC2517" w:rsidP="00651496">
      <w:pPr>
        <w:jc w:val="both"/>
        <w:rPr>
          <w:b/>
          <w:bCs/>
        </w:rPr>
      </w:pPr>
      <w:r w:rsidRPr="00BE40D8">
        <w:rPr>
          <w:b/>
          <w:bCs/>
        </w:rPr>
        <w:lastRenderedPageBreak/>
        <w:t>Table 1: Type of involvement of the various functions in the final TOM and in the transition</w:t>
      </w:r>
    </w:p>
    <w:p w14:paraId="57293668" w14:textId="77777777" w:rsidR="00DC2517" w:rsidRPr="00BE40D8" w:rsidRDefault="00DC2517" w:rsidP="00651496">
      <w:pPr>
        <w:jc w:val="both"/>
        <w:rPr>
          <w:b/>
          <w:bCs/>
        </w:rPr>
      </w:pPr>
    </w:p>
    <w:tbl>
      <w:tblPr>
        <w:tblStyle w:val="ListTable7Colorful-Accent4"/>
        <w:tblW w:w="14454" w:type="dxa"/>
        <w:tblLayout w:type="fixed"/>
        <w:tblLook w:val="04A0" w:firstRow="1" w:lastRow="0" w:firstColumn="1" w:lastColumn="0" w:noHBand="0" w:noVBand="1"/>
      </w:tblPr>
      <w:tblGrid>
        <w:gridCol w:w="1416"/>
        <w:gridCol w:w="5814"/>
        <w:gridCol w:w="1204"/>
        <w:gridCol w:w="1204"/>
        <w:gridCol w:w="1204"/>
        <w:gridCol w:w="1204"/>
        <w:gridCol w:w="1204"/>
        <w:gridCol w:w="1204"/>
      </w:tblGrid>
      <w:tr w:rsidR="00DC2517" w:rsidRPr="00BE40D8" w14:paraId="210E5398" w14:textId="77777777" w:rsidTr="008233F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100" w:firstRow="0" w:lastRow="0" w:firstColumn="1" w:lastColumn="0" w:oddVBand="0" w:evenVBand="0" w:oddHBand="0" w:evenHBand="0" w:firstRowFirstColumn="1" w:firstRowLastColumn="0" w:lastRowFirstColumn="0" w:lastRowLastColumn="0"/>
            <w:tcW w:w="1416" w:type="dxa"/>
            <w:noWrap/>
            <w:hideMark/>
          </w:tcPr>
          <w:p w14:paraId="63191C61" w14:textId="77777777" w:rsidR="00DC2517" w:rsidRPr="00BE40D8" w:rsidRDefault="00DC2517" w:rsidP="00651496">
            <w:pPr>
              <w:jc w:val="both"/>
              <w:rPr>
                <w:rFonts w:ascii="Aptos Narrow" w:eastAsia="Times New Roman" w:hAnsi="Aptos Narrow" w:cs="Times New Roman"/>
                <w:b/>
                <w:bCs/>
                <w:color w:val="auto"/>
                <w:kern w:val="0"/>
                <w:sz w:val="22"/>
                <w:szCs w:val="22"/>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Areas</w:t>
            </w:r>
          </w:p>
        </w:tc>
        <w:tc>
          <w:tcPr>
            <w:tcW w:w="5814" w:type="dxa"/>
          </w:tcPr>
          <w:p w14:paraId="5562A4F5"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Pr>
                <w:rFonts w:ascii="Aptos Narrow" w:hAnsi="Aptos Narrow"/>
                <w:b/>
                <w:bCs/>
                <w:color w:val="auto"/>
                <w:sz w:val="22"/>
                <w:szCs w:val="22"/>
                <w:lang w:val="en-GB"/>
              </w:rPr>
              <w:t>Tasks</w:t>
            </w:r>
          </w:p>
        </w:tc>
        <w:tc>
          <w:tcPr>
            <w:tcW w:w="1204" w:type="dxa"/>
          </w:tcPr>
          <w:p w14:paraId="445F1E2D"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color w:val="FF0000"/>
                <w:sz w:val="22"/>
                <w:szCs w:val="22"/>
                <w:lang w:val="en-GB"/>
              </w:rPr>
              <w:t>GA</w:t>
            </w:r>
          </w:p>
        </w:tc>
        <w:tc>
          <w:tcPr>
            <w:tcW w:w="1204" w:type="dxa"/>
          </w:tcPr>
          <w:p w14:paraId="10156FA7"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sz w:val="22"/>
                <w:szCs w:val="22"/>
                <w:lang w:val="en-GB"/>
              </w:rPr>
              <w:t>Board</w:t>
            </w:r>
          </w:p>
        </w:tc>
        <w:tc>
          <w:tcPr>
            <w:tcW w:w="1204" w:type="dxa"/>
          </w:tcPr>
          <w:p w14:paraId="21692233"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sz w:val="22"/>
                <w:szCs w:val="22"/>
                <w:lang w:val="en-GB"/>
              </w:rPr>
              <w:t>CE</w:t>
            </w:r>
          </w:p>
        </w:tc>
        <w:tc>
          <w:tcPr>
            <w:tcW w:w="1204" w:type="dxa"/>
          </w:tcPr>
          <w:p w14:paraId="5951D1C5"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color w:val="FF0000"/>
                <w:sz w:val="22"/>
                <w:szCs w:val="22"/>
                <w:lang w:val="en-GB"/>
              </w:rPr>
              <w:t>HoO</w:t>
            </w:r>
          </w:p>
        </w:tc>
        <w:tc>
          <w:tcPr>
            <w:tcW w:w="1204" w:type="dxa"/>
          </w:tcPr>
          <w:p w14:paraId="32E96B34"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sz w:val="22"/>
                <w:szCs w:val="22"/>
                <w:lang w:val="en-GB"/>
              </w:rPr>
              <w:t>CAS</w:t>
            </w:r>
          </w:p>
        </w:tc>
        <w:tc>
          <w:tcPr>
            <w:tcW w:w="1204" w:type="dxa"/>
          </w:tcPr>
          <w:p w14:paraId="3FC26E4D" w14:textId="77777777" w:rsidR="00DC2517" w:rsidRPr="00BE40D8" w:rsidRDefault="00DC2517" w:rsidP="00651496">
            <w:pPr>
              <w:jc w:val="both"/>
              <w:cnfStyle w:val="100000000000" w:firstRow="1" w:lastRow="0" w:firstColumn="0" w:lastColumn="0" w:oddVBand="0" w:evenVBand="0" w:oddHBand="0" w:evenHBand="0" w:firstRowFirstColumn="0" w:firstRowLastColumn="0" w:lastRowFirstColumn="0" w:lastRowLastColumn="0"/>
              <w:rPr>
                <w:rFonts w:ascii="Aptos Narrow" w:hAnsi="Aptos Narrow"/>
                <w:b/>
                <w:bCs/>
                <w:sz w:val="22"/>
                <w:szCs w:val="22"/>
                <w:lang w:val="en-GB"/>
              </w:rPr>
            </w:pPr>
            <w:r w:rsidRPr="00BE40D8">
              <w:rPr>
                <w:rFonts w:ascii="Aptos Narrow" w:hAnsi="Aptos Narrow"/>
                <w:b/>
                <w:bCs/>
                <w:sz w:val="22"/>
                <w:szCs w:val="22"/>
                <w:lang w:val="en-GB"/>
              </w:rPr>
              <w:t>Sec</w:t>
            </w:r>
          </w:p>
        </w:tc>
      </w:tr>
      <w:tr w:rsidR="00DC2517" w:rsidRPr="00BE40D8" w14:paraId="3F2063C8" w14:textId="77777777" w:rsidTr="008233F8">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1416" w:type="dxa"/>
            <w:noWrap/>
            <w:hideMark/>
          </w:tcPr>
          <w:p w14:paraId="3DA9BCF8" w14:textId="77777777" w:rsidR="00DC2517" w:rsidRPr="00BE40D8" w:rsidRDefault="00DC2517" w:rsidP="00651496">
            <w:pPr>
              <w:jc w:val="both"/>
              <w:rPr>
                <w:rFonts w:ascii="Aptos Narrow" w:eastAsia="Times New Roman" w:hAnsi="Aptos Narrow" w:cs="Times New Roman"/>
                <w:b/>
                <w:bCs/>
                <w:color w:val="auto"/>
                <w:kern w:val="0"/>
                <w:sz w:val="22"/>
                <w:szCs w:val="22"/>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Strategy</w:t>
            </w:r>
          </w:p>
        </w:tc>
        <w:tc>
          <w:tcPr>
            <w:tcW w:w="5814" w:type="dxa"/>
          </w:tcPr>
          <w:p w14:paraId="33C34C43"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66517BD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5F087DE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63D2295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108880BE"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5FBFAAD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570A3F0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r>
      <w:tr w:rsidR="00DC2517" w:rsidRPr="00BE40D8" w14:paraId="5C755593"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8A0B5A3"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28652115"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Vision + governance (long term)</w:t>
            </w:r>
          </w:p>
        </w:tc>
        <w:tc>
          <w:tcPr>
            <w:tcW w:w="1204" w:type="dxa"/>
          </w:tcPr>
          <w:p w14:paraId="4AB2E79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r>
              <w:rPr>
                <w:rFonts w:ascii="Aptos Narrow" w:hAnsi="Aptos Narrow"/>
                <w:sz w:val="22"/>
                <w:szCs w:val="22"/>
                <w:lang w:val="en-GB"/>
              </w:rPr>
              <w:t xml:space="preserve"> Own</w:t>
            </w:r>
          </w:p>
        </w:tc>
        <w:tc>
          <w:tcPr>
            <w:tcW w:w="1204" w:type="dxa"/>
          </w:tcPr>
          <w:p w14:paraId="4C6A5D5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Develop</w:t>
            </w:r>
          </w:p>
          <w:p w14:paraId="278BF79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Propose to GA</w:t>
            </w:r>
          </w:p>
        </w:tc>
        <w:tc>
          <w:tcPr>
            <w:tcW w:w="1204" w:type="dxa"/>
            <w:shd w:val="clear" w:color="auto" w:fill="FFC000"/>
          </w:tcPr>
          <w:p w14:paraId="3FA6815F"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71BDFCB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2094E534"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B29C4F3"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DC2517" w:rsidRPr="00BE40D8" w14:paraId="6DC69428"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1C60C431"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475352D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Strategic plan (mid term – 3 to 5 years)</w:t>
            </w:r>
          </w:p>
        </w:tc>
        <w:tc>
          <w:tcPr>
            <w:tcW w:w="1204" w:type="dxa"/>
          </w:tcPr>
          <w:p w14:paraId="629D96B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tcPr>
          <w:p w14:paraId="52AB9C1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Own Propose to GA</w:t>
            </w:r>
          </w:p>
        </w:tc>
        <w:tc>
          <w:tcPr>
            <w:tcW w:w="1204" w:type="dxa"/>
            <w:shd w:val="clear" w:color="auto" w:fill="FF0000"/>
          </w:tcPr>
          <w:p w14:paraId="1C8FB4E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Develop</w:t>
            </w:r>
          </w:p>
        </w:tc>
        <w:tc>
          <w:tcPr>
            <w:tcW w:w="1204" w:type="dxa"/>
          </w:tcPr>
          <w:p w14:paraId="501C1BF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6169E450"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3668CE7E"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DC2517" w:rsidRPr="00BE40D8" w14:paraId="2854A8EE"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62EC14F"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7ABADA6C"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Business plan (short term – 1 year)</w:t>
            </w:r>
          </w:p>
        </w:tc>
        <w:tc>
          <w:tcPr>
            <w:tcW w:w="1204" w:type="dxa"/>
          </w:tcPr>
          <w:p w14:paraId="6D5A62A2"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F86D55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 Own</w:t>
            </w:r>
          </w:p>
        </w:tc>
        <w:tc>
          <w:tcPr>
            <w:tcW w:w="1204" w:type="dxa"/>
            <w:shd w:val="clear" w:color="auto" w:fill="FF0000"/>
          </w:tcPr>
          <w:p w14:paraId="32B43C02"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Develop</w:t>
            </w:r>
          </w:p>
        </w:tc>
        <w:tc>
          <w:tcPr>
            <w:tcW w:w="1204" w:type="dxa"/>
          </w:tcPr>
          <w:p w14:paraId="476EEFCB"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5F21B23"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407BFC5"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DC2517" w:rsidRPr="00BE40D8" w14:paraId="637B6FE4"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tcPr>
          <w:p w14:paraId="52E18D6C" w14:textId="77777777" w:rsidR="00DC2517" w:rsidRPr="00BE40D8" w:rsidRDefault="00DC2517" w:rsidP="00651496">
            <w:pPr>
              <w:jc w:val="both"/>
              <w:rPr>
                <w:rFonts w:ascii="Times New Roman" w:eastAsia="Times New Roman" w:hAnsi="Times New Roman" w:cs="Times New Roman"/>
                <w:kern w:val="0"/>
                <w:szCs w:val="20"/>
                <w:lang w:val="en-GB" w:eastAsia="de-CH"/>
                <w14:ligatures w14:val="none"/>
              </w:rPr>
            </w:pPr>
          </w:p>
        </w:tc>
        <w:tc>
          <w:tcPr>
            <w:tcW w:w="5814" w:type="dxa"/>
          </w:tcPr>
          <w:p w14:paraId="31FB55B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b/>
                <w:bCs/>
                <w:color w:val="FF0000"/>
                <w:sz w:val="22"/>
                <w:szCs w:val="22"/>
                <w:lang w:val="en-GB"/>
              </w:rPr>
            </w:pPr>
            <w:r w:rsidRPr="00BE40D8">
              <w:rPr>
                <w:rFonts w:ascii="Aptos Narrow" w:hAnsi="Aptos Narrow"/>
                <w:b/>
                <w:bCs/>
                <w:color w:val="FF0000"/>
                <w:sz w:val="22"/>
                <w:szCs w:val="22"/>
                <w:lang w:val="en-GB"/>
              </w:rPr>
              <w:t>TOM transition plan</w:t>
            </w:r>
          </w:p>
        </w:tc>
        <w:tc>
          <w:tcPr>
            <w:tcW w:w="1204" w:type="dxa"/>
          </w:tcPr>
          <w:p w14:paraId="1213C2B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tcPr>
          <w:p w14:paraId="1B20D426"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Own Propose to GA</w:t>
            </w:r>
          </w:p>
        </w:tc>
        <w:tc>
          <w:tcPr>
            <w:tcW w:w="1204" w:type="dxa"/>
            <w:shd w:val="clear" w:color="auto" w:fill="FF0000"/>
          </w:tcPr>
          <w:p w14:paraId="5577731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Develop</w:t>
            </w:r>
          </w:p>
        </w:tc>
        <w:tc>
          <w:tcPr>
            <w:tcW w:w="1204" w:type="dxa"/>
          </w:tcPr>
          <w:p w14:paraId="62874FE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7C108E1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227949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DC2517" w:rsidRPr="00BE40D8" w14:paraId="34BA8B59"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11806947"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Execution</w:t>
            </w:r>
          </w:p>
        </w:tc>
        <w:tc>
          <w:tcPr>
            <w:tcW w:w="5814" w:type="dxa"/>
          </w:tcPr>
          <w:p w14:paraId="06538E68"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4E8AD571"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3F2B299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75E76204"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48A81D54"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7479EC5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046BC03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r>
      <w:tr w:rsidR="00DC2517" w:rsidRPr="00BE40D8" w14:paraId="42C9E974"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380AF18"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2ACA1CC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Supervision of the activities of the Committees and other bodies appointed by the Board</w:t>
            </w:r>
          </w:p>
        </w:tc>
        <w:tc>
          <w:tcPr>
            <w:tcW w:w="1204" w:type="dxa"/>
          </w:tcPr>
          <w:p w14:paraId="26BF289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tcPr>
          <w:p w14:paraId="0E859721"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 Report to GA</w:t>
            </w:r>
          </w:p>
        </w:tc>
        <w:tc>
          <w:tcPr>
            <w:tcW w:w="1204" w:type="dxa"/>
            <w:shd w:val="clear" w:color="auto" w:fill="FFFF00"/>
          </w:tcPr>
          <w:p w14:paraId="3603982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42F07E0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w:t>
            </w:r>
          </w:p>
        </w:tc>
        <w:tc>
          <w:tcPr>
            <w:tcW w:w="1204" w:type="dxa"/>
          </w:tcPr>
          <w:p w14:paraId="1F1FFAC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 Content</w:t>
            </w:r>
          </w:p>
        </w:tc>
        <w:tc>
          <w:tcPr>
            <w:tcW w:w="1204" w:type="dxa"/>
          </w:tcPr>
          <w:p w14:paraId="28E3B600"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DC2517" w:rsidRPr="00BE40D8" w14:paraId="3E2045C9"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70DDD9B"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49FB74A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Supervision and execution of the Strategic and Business Plans</w:t>
            </w:r>
          </w:p>
        </w:tc>
        <w:tc>
          <w:tcPr>
            <w:tcW w:w="1204" w:type="dxa"/>
          </w:tcPr>
          <w:p w14:paraId="4EB7E3D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tcPr>
          <w:p w14:paraId="7FAD9F6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w:t>
            </w:r>
          </w:p>
        </w:tc>
        <w:tc>
          <w:tcPr>
            <w:tcW w:w="1204" w:type="dxa"/>
            <w:shd w:val="clear" w:color="auto" w:fill="FFC000"/>
          </w:tcPr>
          <w:p w14:paraId="42C81D03"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 Direct</w:t>
            </w:r>
          </w:p>
        </w:tc>
        <w:tc>
          <w:tcPr>
            <w:tcW w:w="1204" w:type="dxa"/>
          </w:tcPr>
          <w:p w14:paraId="120DCEB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w:t>
            </w:r>
          </w:p>
        </w:tc>
        <w:tc>
          <w:tcPr>
            <w:tcW w:w="1204" w:type="dxa"/>
          </w:tcPr>
          <w:p w14:paraId="36C0E98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21CC853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DC2517" w:rsidRPr="00BE40D8" w14:paraId="5BC16C7D"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721F493"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6CB0B35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Reporting on Strategic Plan</w:t>
            </w:r>
          </w:p>
        </w:tc>
        <w:tc>
          <w:tcPr>
            <w:tcW w:w="1204" w:type="dxa"/>
          </w:tcPr>
          <w:p w14:paraId="51DC3DCF"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tcPr>
          <w:p w14:paraId="093C132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Report to GA</w:t>
            </w:r>
          </w:p>
        </w:tc>
        <w:tc>
          <w:tcPr>
            <w:tcW w:w="1204" w:type="dxa"/>
            <w:shd w:val="clear" w:color="auto" w:fill="FFC000"/>
          </w:tcPr>
          <w:p w14:paraId="60B6A62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Report to Board</w:t>
            </w:r>
          </w:p>
        </w:tc>
        <w:tc>
          <w:tcPr>
            <w:tcW w:w="1204" w:type="dxa"/>
          </w:tcPr>
          <w:p w14:paraId="5A11768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c>
          <w:tcPr>
            <w:tcW w:w="1204" w:type="dxa"/>
          </w:tcPr>
          <w:p w14:paraId="6AFD91CD"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1CCF677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DC2517" w:rsidRPr="00BE40D8" w14:paraId="48C90591"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66BE7F4"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14AE4EB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Ensures continuity in business and strategic plan</w:t>
            </w:r>
          </w:p>
        </w:tc>
        <w:tc>
          <w:tcPr>
            <w:tcW w:w="1204" w:type="dxa"/>
          </w:tcPr>
          <w:p w14:paraId="7E0F6CF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0D53F4A"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shd w:val="clear" w:color="auto" w:fill="FFC000"/>
          </w:tcPr>
          <w:p w14:paraId="7FE9CCD3"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Ensure</w:t>
            </w:r>
          </w:p>
        </w:tc>
        <w:tc>
          <w:tcPr>
            <w:tcW w:w="1204" w:type="dxa"/>
          </w:tcPr>
          <w:p w14:paraId="4763BDC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w:t>
            </w:r>
          </w:p>
        </w:tc>
        <w:tc>
          <w:tcPr>
            <w:tcW w:w="1204" w:type="dxa"/>
          </w:tcPr>
          <w:p w14:paraId="58745056"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13AD34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DC2517" w:rsidRPr="00BE40D8" w14:paraId="07E88C33"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tcPr>
          <w:p w14:paraId="62E76849" w14:textId="77777777" w:rsidR="00DC2517" w:rsidRPr="00BE40D8" w:rsidRDefault="00DC2517" w:rsidP="00651496">
            <w:pPr>
              <w:jc w:val="both"/>
              <w:rPr>
                <w:rFonts w:ascii="Times New Roman" w:eastAsia="Times New Roman" w:hAnsi="Times New Roman" w:cs="Times New Roman"/>
                <w:kern w:val="0"/>
                <w:szCs w:val="20"/>
                <w:lang w:val="en-GB" w:eastAsia="de-CH"/>
                <w14:ligatures w14:val="none"/>
              </w:rPr>
            </w:pPr>
          </w:p>
        </w:tc>
        <w:tc>
          <w:tcPr>
            <w:tcW w:w="5814" w:type="dxa"/>
          </w:tcPr>
          <w:p w14:paraId="6298B14D"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b/>
                <w:bCs/>
                <w:color w:val="FF0000"/>
                <w:sz w:val="22"/>
                <w:szCs w:val="22"/>
                <w:lang w:val="en-GB"/>
              </w:rPr>
            </w:pPr>
            <w:r w:rsidRPr="00BE40D8">
              <w:rPr>
                <w:rFonts w:ascii="Aptos Narrow" w:hAnsi="Aptos Narrow"/>
                <w:b/>
                <w:bCs/>
                <w:color w:val="FF0000"/>
                <w:sz w:val="22"/>
                <w:szCs w:val="22"/>
                <w:lang w:val="en-GB"/>
              </w:rPr>
              <w:t>Implement the TOM</w:t>
            </w:r>
          </w:p>
        </w:tc>
        <w:tc>
          <w:tcPr>
            <w:tcW w:w="1204" w:type="dxa"/>
          </w:tcPr>
          <w:p w14:paraId="16D6CFAF"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tcPr>
          <w:p w14:paraId="49EA37F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 Report to GA</w:t>
            </w:r>
          </w:p>
        </w:tc>
        <w:tc>
          <w:tcPr>
            <w:tcW w:w="1204" w:type="dxa"/>
            <w:shd w:val="clear" w:color="auto" w:fill="FF0000"/>
          </w:tcPr>
          <w:p w14:paraId="39715B2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highlight w:val="red"/>
                <w:lang w:val="en-GB"/>
              </w:rPr>
              <w:t>Supervise Direct Report to Board</w:t>
            </w:r>
          </w:p>
        </w:tc>
        <w:tc>
          <w:tcPr>
            <w:tcW w:w="1204" w:type="dxa"/>
          </w:tcPr>
          <w:p w14:paraId="4CC2433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w:t>
            </w:r>
          </w:p>
        </w:tc>
        <w:tc>
          <w:tcPr>
            <w:tcW w:w="1204" w:type="dxa"/>
          </w:tcPr>
          <w:p w14:paraId="5398F48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DEA1306"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color w:val="FF0000"/>
                <w:sz w:val="22"/>
                <w:szCs w:val="22"/>
                <w:lang w:val="en-GB"/>
              </w:rPr>
            </w:pPr>
          </w:p>
        </w:tc>
      </w:tr>
      <w:tr w:rsidR="00DC2517" w:rsidRPr="00BE40D8" w14:paraId="118EA814"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F572AC9"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Finance</w:t>
            </w:r>
          </w:p>
        </w:tc>
        <w:tc>
          <w:tcPr>
            <w:tcW w:w="5814" w:type="dxa"/>
          </w:tcPr>
          <w:p w14:paraId="4E114BF1"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089B3E3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46AD5E8D"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04111A06"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1F2000A5"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29C570B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1681EDDB"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r>
      <w:tr w:rsidR="00DC2517" w:rsidRPr="00BE40D8" w14:paraId="6FF867C3"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8D2BF9D"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380DB44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Presentation of financial statements</w:t>
            </w:r>
          </w:p>
        </w:tc>
        <w:tc>
          <w:tcPr>
            <w:tcW w:w="1204" w:type="dxa"/>
          </w:tcPr>
          <w:p w14:paraId="00CA54F3"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 Discharge</w:t>
            </w:r>
          </w:p>
        </w:tc>
        <w:tc>
          <w:tcPr>
            <w:tcW w:w="1204" w:type="dxa"/>
          </w:tcPr>
          <w:p w14:paraId="6D29AE7D"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Own, Report to GA</w:t>
            </w:r>
          </w:p>
        </w:tc>
        <w:tc>
          <w:tcPr>
            <w:tcW w:w="1204" w:type="dxa"/>
            <w:shd w:val="clear" w:color="auto" w:fill="FFFF00"/>
          </w:tcPr>
          <w:p w14:paraId="7317E4CC"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c>
          <w:tcPr>
            <w:tcW w:w="1204" w:type="dxa"/>
          </w:tcPr>
          <w:p w14:paraId="76B1675C"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0ED71B01"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6D339C1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63B631E6"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7B18746"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609F3D6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Bookkeeping, handling invoices/reimbursements, VAT, Tax, Annual fees</w:t>
            </w:r>
          </w:p>
        </w:tc>
        <w:tc>
          <w:tcPr>
            <w:tcW w:w="1204" w:type="dxa"/>
          </w:tcPr>
          <w:p w14:paraId="5803825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19AD23D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w:t>
            </w:r>
          </w:p>
        </w:tc>
        <w:tc>
          <w:tcPr>
            <w:tcW w:w="1204" w:type="dxa"/>
            <w:shd w:val="clear" w:color="auto" w:fill="92D050"/>
          </w:tcPr>
          <w:p w14:paraId="2244EB3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48FF627C"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 Direct</w:t>
            </w:r>
          </w:p>
        </w:tc>
        <w:tc>
          <w:tcPr>
            <w:tcW w:w="1204" w:type="dxa"/>
          </w:tcPr>
          <w:p w14:paraId="087204EB"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193364F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Book</w:t>
            </w:r>
          </w:p>
        </w:tc>
      </w:tr>
      <w:tr w:rsidR="00DC2517" w:rsidRPr="00BE40D8" w14:paraId="509762FF"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FA52549"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5D944E77"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Preparation for yearly Audit and budget, multi-year forecast</w:t>
            </w:r>
          </w:p>
        </w:tc>
        <w:tc>
          <w:tcPr>
            <w:tcW w:w="1204" w:type="dxa"/>
          </w:tcPr>
          <w:p w14:paraId="1D93091E"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CD18E3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Own, report to GA</w:t>
            </w:r>
          </w:p>
        </w:tc>
        <w:tc>
          <w:tcPr>
            <w:tcW w:w="1204" w:type="dxa"/>
            <w:shd w:val="clear" w:color="auto" w:fill="92D050"/>
          </w:tcPr>
          <w:p w14:paraId="7E4A2819"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7DF14FE6"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 Direct</w:t>
            </w:r>
          </w:p>
        </w:tc>
        <w:tc>
          <w:tcPr>
            <w:tcW w:w="1204" w:type="dxa"/>
          </w:tcPr>
          <w:p w14:paraId="2D931E7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0004BB70"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3DBA7F23"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ABDAA07"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Operations</w:t>
            </w:r>
          </w:p>
        </w:tc>
        <w:tc>
          <w:tcPr>
            <w:tcW w:w="5814" w:type="dxa"/>
          </w:tcPr>
          <w:p w14:paraId="3930AAA1"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1B0EC565"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20B7848B"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3B647B9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18E671C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5BA7A6EC"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49BB9E73"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r>
      <w:tr w:rsidR="00DC2517" w:rsidRPr="00BE40D8" w14:paraId="5539EB0A"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36AC47FE"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0A52B2C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Application of membership</w:t>
            </w:r>
          </w:p>
        </w:tc>
        <w:tc>
          <w:tcPr>
            <w:tcW w:w="1204" w:type="dxa"/>
          </w:tcPr>
          <w:p w14:paraId="21A1CF3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tcPr>
          <w:p w14:paraId="5797570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Propose to GA</w:t>
            </w:r>
          </w:p>
        </w:tc>
        <w:tc>
          <w:tcPr>
            <w:tcW w:w="1204" w:type="dxa"/>
            <w:shd w:val="clear" w:color="auto" w:fill="FFFF00"/>
          </w:tcPr>
          <w:p w14:paraId="63F2B6E1"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Assess Prepare</w:t>
            </w:r>
          </w:p>
        </w:tc>
        <w:tc>
          <w:tcPr>
            <w:tcW w:w="1204" w:type="dxa"/>
          </w:tcPr>
          <w:p w14:paraId="715EC1EF"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 Manage</w:t>
            </w:r>
          </w:p>
        </w:tc>
        <w:tc>
          <w:tcPr>
            <w:tcW w:w="1204" w:type="dxa"/>
          </w:tcPr>
          <w:p w14:paraId="5B42D2C0"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D9C035E"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63445915"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9FAB9D2" w14:textId="77777777" w:rsidR="00DC2517" w:rsidRPr="00BE40D8" w:rsidRDefault="00DC2517"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12B7894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Governance of the nominations process</w:t>
            </w:r>
          </w:p>
        </w:tc>
        <w:tc>
          <w:tcPr>
            <w:tcW w:w="1204" w:type="dxa"/>
          </w:tcPr>
          <w:p w14:paraId="261B2AE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tcPr>
          <w:p w14:paraId="7B4A019C"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Propose to GA</w:t>
            </w:r>
          </w:p>
        </w:tc>
        <w:tc>
          <w:tcPr>
            <w:tcW w:w="1204" w:type="dxa"/>
            <w:shd w:val="clear" w:color="auto" w:fill="FFC000"/>
          </w:tcPr>
          <w:p w14:paraId="612CBD20"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Assess Prepare</w:t>
            </w:r>
          </w:p>
        </w:tc>
        <w:tc>
          <w:tcPr>
            <w:tcW w:w="1204" w:type="dxa"/>
          </w:tcPr>
          <w:p w14:paraId="0C604D6B"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 Manage</w:t>
            </w:r>
          </w:p>
        </w:tc>
        <w:tc>
          <w:tcPr>
            <w:tcW w:w="1204" w:type="dxa"/>
          </w:tcPr>
          <w:p w14:paraId="6586BEB6"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7D4F38D6"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56DED478"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01A77D5"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2274143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Organisation of General Assembly, Spring meetings, President’s meeting, ECA, EAD, webinars</w:t>
            </w:r>
          </w:p>
        </w:tc>
        <w:tc>
          <w:tcPr>
            <w:tcW w:w="1204" w:type="dxa"/>
          </w:tcPr>
          <w:p w14:paraId="5A38B37C"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4C4A81A6"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w:t>
            </w:r>
          </w:p>
        </w:tc>
        <w:tc>
          <w:tcPr>
            <w:tcW w:w="1204" w:type="dxa"/>
            <w:shd w:val="clear" w:color="auto" w:fill="FFFF00"/>
          </w:tcPr>
          <w:p w14:paraId="615CA2D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39DFA3F0"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Direct</w:t>
            </w:r>
          </w:p>
        </w:tc>
        <w:tc>
          <w:tcPr>
            <w:tcW w:w="1204" w:type="dxa"/>
          </w:tcPr>
          <w:p w14:paraId="53A110DE"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6510F6F4"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25D80CCD"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3D89D3AA"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6B89F2F4"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Manage staff and accommodation/office matters as well as IT, website etc.</w:t>
            </w:r>
          </w:p>
        </w:tc>
        <w:tc>
          <w:tcPr>
            <w:tcW w:w="1204" w:type="dxa"/>
          </w:tcPr>
          <w:p w14:paraId="263A5E72"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28461328"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w:t>
            </w:r>
          </w:p>
        </w:tc>
        <w:tc>
          <w:tcPr>
            <w:tcW w:w="1204" w:type="dxa"/>
            <w:shd w:val="clear" w:color="auto" w:fill="FFFF00"/>
          </w:tcPr>
          <w:p w14:paraId="2359B3E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 receive escalation</w:t>
            </w:r>
          </w:p>
        </w:tc>
        <w:tc>
          <w:tcPr>
            <w:tcW w:w="1204" w:type="dxa"/>
          </w:tcPr>
          <w:p w14:paraId="4357A4F8"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Direct, Manage</w:t>
            </w:r>
          </w:p>
        </w:tc>
        <w:tc>
          <w:tcPr>
            <w:tcW w:w="1204" w:type="dxa"/>
          </w:tcPr>
          <w:p w14:paraId="1460A832"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5B21416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3678727B"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C6FE744"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1C0810E5"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Coordination among AAE Committees and to provide operational support as needed</w:t>
            </w:r>
          </w:p>
        </w:tc>
        <w:tc>
          <w:tcPr>
            <w:tcW w:w="1204" w:type="dxa"/>
          </w:tcPr>
          <w:p w14:paraId="7C7CD7F6"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5C75F01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shd w:val="clear" w:color="auto" w:fill="92D050"/>
          </w:tcPr>
          <w:p w14:paraId="3388F97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 Report to Board</w:t>
            </w:r>
          </w:p>
        </w:tc>
        <w:tc>
          <w:tcPr>
            <w:tcW w:w="1204" w:type="dxa"/>
          </w:tcPr>
          <w:p w14:paraId="28D7839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Coordinate</w:t>
            </w:r>
          </w:p>
        </w:tc>
        <w:tc>
          <w:tcPr>
            <w:tcW w:w="1204" w:type="dxa"/>
          </w:tcPr>
          <w:p w14:paraId="6EE09351"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38808B9A"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71267EF3"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45CCA2DD"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5690CB61"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color w:val="auto"/>
                <w:sz w:val="22"/>
                <w:szCs w:val="22"/>
                <w:lang w:val="en-GB"/>
              </w:rPr>
            </w:pPr>
            <w:r w:rsidRPr="00BE40D8">
              <w:rPr>
                <w:rFonts w:ascii="Aptos Narrow" w:hAnsi="Aptos Narrow"/>
                <w:color w:val="auto"/>
                <w:sz w:val="22"/>
                <w:szCs w:val="22"/>
                <w:lang w:val="en-GB"/>
              </w:rPr>
              <w:t xml:space="preserve">Presenting proposals to the Board, preparing agendas, acting as the secretary for the Board meetings, also for Presidents’ Meeting, NP and GA </w:t>
            </w:r>
          </w:p>
        </w:tc>
        <w:tc>
          <w:tcPr>
            <w:tcW w:w="1204" w:type="dxa"/>
          </w:tcPr>
          <w:p w14:paraId="0BD732F1"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59C9EDD7"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shd w:val="clear" w:color="auto" w:fill="FFFF00"/>
          </w:tcPr>
          <w:p w14:paraId="32B623FA"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 Report to Board</w:t>
            </w:r>
          </w:p>
        </w:tc>
        <w:tc>
          <w:tcPr>
            <w:tcW w:w="1204" w:type="dxa"/>
          </w:tcPr>
          <w:p w14:paraId="108F039E"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 Manage</w:t>
            </w:r>
          </w:p>
        </w:tc>
        <w:tc>
          <w:tcPr>
            <w:tcW w:w="1204" w:type="dxa"/>
          </w:tcPr>
          <w:p w14:paraId="598A770C"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005FF79" w14:textId="77777777" w:rsidR="00DC2517" w:rsidRPr="00BE40D8" w:rsidRDefault="00DC2517"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DC2517" w:rsidRPr="00BE40D8" w14:paraId="4ED1C918" w14:textId="77777777" w:rsidTr="008233F8">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CE120BE" w14:textId="77777777" w:rsidR="00DC2517" w:rsidRPr="00BE40D8" w:rsidRDefault="00DC25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13B20B9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Responsible for general management tasks related to legal affairs, tax, legislation relating to Verein etc.</w:t>
            </w:r>
          </w:p>
        </w:tc>
        <w:tc>
          <w:tcPr>
            <w:tcW w:w="1204" w:type="dxa"/>
          </w:tcPr>
          <w:p w14:paraId="30736F5B"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5783C52F"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shd w:val="clear" w:color="auto" w:fill="FFFF00"/>
          </w:tcPr>
          <w:p w14:paraId="75306EB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 Report to Board</w:t>
            </w:r>
          </w:p>
        </w:tc>
        <w:tc>
          <w:tcPr>
            <w:tcW w:w="1204" w:type="dxa"/>
          </w:tcPr>
          <w:p w14:paraId="5E147018"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Manage</w:t>
            </w:r>
          </w:p>
        </w:tc>
        <w:tc>
          <w:tcPr>
            <w:tcW w:w="1204" w:type="dxa"/>
          </w:tcPr>
          <w:p w14:paraId="511D2E3F"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67840572" w14:textId="77777777" w:rsidR="00DC2517" w:rsidRPr="00BE40D8" w:rsidRDefault="00DC25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F85EF3" w:rsidRPr="00BE40D8" w14:paraId="16D17668" w14:textId="77777777" w:rsidTr="00600F32">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11C8006"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Relationship management</w:t>
            </w:r>
          </w:p>
        </w:tc>
        <w:tc>
          <w:tcPr>
            <w:tcW w:w="5814" w:type="dxa"/>
          </w:tcPr>
          <w:p w14:paraId="1D684C02" w14:textId="3291674A"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External relations policies to be approved by the GA</w:t>
            </w:r>
          </w:p>
        </w:tc>
        <w:tc>
          <w:tcPr>
            <w:tcW w:w="1204" w:type="dxa"/>
          </w:tcPr>
          <w:p w14:paraId="4538BCCC" w14:textId="0F34583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Approve</w:t>
            </w:r>
          </w:p>
        </w:tc>
        <w:tc>
          <w:tcPr>
            <w:tcW w:w="1204" w:type="dxa"/>
          </w:tcPr>
          <w:p w14:paraId="2CAFB04F" w14:textId="66287FF5"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Propose to GA</w:t>
            </w:r>
          </w:p>
        </w:tc>
        <w:tc>
          <w:tcPr>
            <w:tcW w:w="1204" w:type="dxa"/>
            <w:shd w:val="clear" w:color="auto" w:fill="FFC000"/>
          </w:tcPr>
          <w:p w14:paraId="6B0B8423" w14:textId="3AC1B54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Assess Prepare</w:t>
            </w:r>
          </w:p>
        </w:tc>
        <w:tc>
          <w:tcPr>
            <w:tcW w:w="1204" w:type="dxa"/>
          </w:tcPr>
          <w:p w14:paraId="33D930D2" w14:textId="3453D4AF"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Assist</w:t>
            </w:r>
          </w:p>
        </w:tc>
        <w:tc>
          <w:tcPr>
            <w:tcW w:w="1204" w:type="dxa"/>
          </w:tcPr>
          <w:p w14:paraId="2E32B6BE"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6A995151" w14:textId="0F131565"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Assist</w:t>
            </w:r>
          </w:p>
        </w:tc>
      </w:tr>
      <w:tr w:rsidR="00F85EF3" w:rsidRPr="00BE40D8" w14:paraId="40DC0D41" w14:textId="77777777" w:rsidTr="00600F3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CB82F6C" w14:textId="77777777" w:rsidR="00F85EF3" w:rsidRPr="00BE40D8" w:rsidRDefault="00F85EF3"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4100328D" w14:textId="2CC4060E"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Relationship between AAE and key European Institutions</w:t>
            </w:r>
          </w:p>
        </w:tc>
        <w:tc>
          <w:tcPr>
            <w:tcW w:w="1204" w:type="dxa"/>
          </w:tcPr>
          <w:p w14:paraId="3FA02FDA" w14:textId="77290B31"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7F5895DC" w14:textId="087D6BAB"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Execute in top meetings</w:t>
            </w:r>
          </w:p>
        </w:tc>
        <w:tc>
          <w:tcPr>
            <w:tcW w:w="1204" w:type="dxa"/>
            <w:shd w:val="clear" w:color="auto" w:fill="FF0000"/>
          </w:tcPr>
          <w:p w14:paraId="047A06B2" w14:textId="3F16720C"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 xml:space="preserve">Prepare, Secretary in top meetings, Follow-up between Meetings, ensure continuity </w:t>
            </w:r>
          </w:p>
        </w:tc>
        <w:tc>
          <w:tcPr>
            <w:tcW w:w="1204" w:type="dxa"/>
          </w:tcPr>
          <w:p w14:paraId="585F922F" w14:textId="468372CD"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657805C4" w14:textId="3BD7F784"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4882113C" w14:textId="05C63EB0"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F85EF3" w:rsidRPr="00BE40D8" w14:paraId="1D8CE9AE" w14:textId="77777777" w:rsidTr="00600F32">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54F54403" w14:textId="77777777" w:rsidR="00F85EF3" w:rsidRPr="00BE40D8" w:rsidRDefault="00F85EF3"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603F1947" w14:textId="6BF7A46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Promotion strong relationship between AAE and Member Associations</w:t>
            </w:r>
          </w:p>
        </w:tc>
        <w:tc>
          <w:tcPr>
            <w:tcW w:w="1204" w:type="dxa"/>
          </w:tcPr>
          <w:p w14:paraId="6FB9B219"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41F26C35" w14:textId="114BA253"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Execute in top meetings</w:t>
            </w:r>
          </w:p>
        </w:tc>
        <w:tc>
          <w:tcPr>
            <w:tcW w:w="1204" w:type="dxa"/>
            <w:shd w:val="clear" w:color="auto" w:fill="FFC000"/>
          </w:tcPr>
          <w:p w14:paraId="0C2E024D" w14:textId="7AE7537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 xml:space="preserve">Prepare, Secretary in top meetings, </w:t>
            </w:r>
            <w:r w:rsidRPr="00BE40D8">
              <w:rPr>
                <w:rFonts w:ascii="Aptos Narrow" w:hAnsi="Aptos Narrow"/>
                <w:sz w:val="22"/>
                <w:szCs w:val="22"/>
                <w:lang w:val="en-GB"/>
              </w:rPr>
              <w:lastRenderedPageBreak/>
              <w:t>Follow-up between Meetings</w:t>
            </w:r>
          </w:p>
        </w:tc>
        <w:tc>
          <w:tcPr>
            <w:tcW w:w="1204" w:type="dxa"/>
          </w:tcPr>
          <w:p w14:paraId="5C1AFDAB" w14:textId="2CA525FF"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lastRenderedPageBreak/>
              <w:t>Assist</w:t>
            </w:r>
          </w:p>
        </w:tc>
        <w:tc>
          <w:tcPr>
            <w:tcW w:w="1204" w:type="dxa"/>
          </w:tcPr>
          <w:p w14:paraId="12825DB8" w14:textId="22DF3B56"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2E521218" w14:textId="758C0A01"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r>
      <w:tr w:rsidR="00F85EF3" w:rsidRPr="00BE40D8" w14:paraId="1038B097"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41ED6C36"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4C5D2FB4" w14:textId="0398FA65"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Implementation of stakeholder management framework</w:t>
            </w:r>
          </w:p>
        </w:tc>
        <w:tc>
          <w:tcPr>
            <w:tcW w:w="1204" w:type="dxa"/>
          </w:tcPr>
          <w:p w14:paraId="2DFBEF4C"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35180775" w14:textId="5EA276CD"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shd w:val="clear" w:color="auto" w:fill="FFC000"/>
          </w:tcPr>
          <w:p w14:paraId="75E2ECF7" w14:textId="3D6D3A65"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c>
          <w:tcPr>
            <w:tcW w:w="1204" w:type="dxa"/>
          </w:tcPr>
          <w:p w14:paraId="1DA9BB4A" w14:textId="3F25F624"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1382CD98" w14:textId="2E6096B3"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1C15ED2E" w14:textId="4A821FC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F85EF3" w:rsidRPr="00BE40D8" w14:paraId="5532F54F" w14:textId="77777777" w:rsidTr="00600F32">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9DB5124"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1DC4CC70" w14:textId="009AE35D"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IAA stakeholder management coordination across FMAs to have one Europe voice</w:t>
            </w:r>
          </w:p>
        </w:tc>
        <w:tc>
          <w:tcPr>
            <w:tcW w:w="1204" w:type="dxa"/>
          </w:tcPr>
          <w:p w14:paraId="21E3AFEB"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6E08BEF" w14:textId="199EFD3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Receive report</w:t>
            </w:r>
          </w:p>
        </w:tc>
        <w:tc>
          <w:tcPr>
            <w:tcW w:w="1204" w:type="dxa"/>
            <w:shd w:val="clear" w:color="auto" w:fill="FFFF00"/>
          </w:tcPr>
          <w:p w14:paraId="3FB89D7B"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Coordinate</w:t>
            </w:r>
          </w:p>
          <w:p w14:paraId="5F652730" w14:textId="287E5BA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Report to Board</w:t>
            </w:r>
          </w:p>
        </w:tc>
        <w:tc>
          <w:tcPr>
            <w:tcW w:w="1204" w:type="dxa"/>
          </w:tcPr>
          <w:p w14:paraId="469D54B3" w14:textId="7B4E5452"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1CC71EF6" w14:textId="0705CE98"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Assist</w:t>
            </w:r>
          </w:p>
        </w:tc>
        <w:tc>
          <w:tcPr>
            <w:tcW w:w="1204" w:type="dxa"/>
          </w:tcPr>
          <w:p w14:paraId="1DFB853B"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F85EF3" w:rsidRPr="00BE40D8" w14:paraId="1AA945A4" w14:textId="77777777" w:rsidTr="00600F3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1EF9BF7A"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6E3374BF" w14:textId="3B2FFE4D"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To prepare responses to European consultations</w:t>
            </w:r>
          </w:p>
        </w:tc>
        <w:tc>
          <w:tcPr>
            <w:tcW w:w="1204" w:type="dxa"/>
          </w:tcPr>
          <w:p w14:paraId="4712C3E3"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35F1C916" w14:textId="7905B83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Steer</w:t>
            </w:r>
          </w:p>
        </w:tc>
        <w:tc>
          <w:tcPr>
            <w:tcW w:w="1204" w:type="dxa"/>
            <w:shd w:val="clear" w:color="auto" w:fill="92D050"/>
          </w:tcPr>
          <w:p w14:paraId="2745B041" w14:textId="20C4CA45"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Oversee</w:t>
            </w:r>
          </w:p>
        </w:tc>
        <w:tc>
          <w:tcPr>
            <w:tcW w:w="1204" w:type="dxa"/>
          </w:tcPr>
          <w:p w14:paraId="37876BA8" w14:textId="1A0DC63C"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6139CECA" w14:textId="08C09E1E"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c>
          <w:tcPr>
            <w:tcW w:w="1204" w:type="dxa"/>
          </w:tcPr>
          <w:p w14:paraId="01BF1585"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r w:rsidR="00F85EF3" w:rsidRPr="00BE40D8" w14:paraId="2C481AC5" w14:textId="77777777" w:rsidTr="00600F32">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AE17281"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65F2AC1B" w14:textId="607E90E1"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29C181B8"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7F9A379F" w14:textId="7288F97A"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5A54CF6A" w14:textId="0BD7B330"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2A5EAB5" w14:textId="6D01E145"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3229C306" w14:textId="7C2C140A"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72B898A"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r>
      <w:tr w:rsidR="00F85EF3" w:rsidRPr="00BE40D8" w14:paraId="5C519BBB" w14:textId="77777777" w:rsidTr="00600F3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537D4C6"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r w:rsidRPr="00BE40D8">
              <w:rPr>
                <w:rFonts w:ascii="Aptos Narrow" w:eastAsia="Times New Roman" w:hAnsi="Aptos Narrow" w:cs="Times New Roman"/>
                <w:b/>
                <w:bCs/>
                <w:color w:val="auto"/>
                <w:kern w:val="0"/>
                <w:sz w:val="22"/>
                <w:szCs w:val="22"/>
                <w:lang w:val="en-GB" w:eastAsia="de-CH"/>
                <w14:ligatures w14:val="none"/>
              </w:rPr>
              <w:t>Information</w:t>
            </w:r>
          </w:p>
        </w:tc>
        <w:tc>
          <w:tcPr>
            <w:tcW w:w="5814" w:type="dxa"/>
          </w:tcPr>
          <w:p w14:paraId="29EAAEA3" w14:textId="4209CD20"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Publication, website, issuance and press releases</w:t>
            </w:r>
          </w:p>
        </w:tc>
        <w:tc>
          <w:tcPr>
            <w:tcW w:w="1204" w:type="dxa"/>
          </w:tcPr>
          <w:p w14:paraId="2B3A5C9D"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p>
        </w:tc>
        <w:tc>
          <w:tcPr>
            <w:tcW w:w="1204" w:type="dxa"/>
          </w:tcPr>
          <w:p w14:paraId="78FFABC1" w14:textId="0D0F2A75"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Note, Steer</w:t>
            </w:r>
          </w:p>
        </w:tc>
        <w:tc>
          <w:tcPr>
            <w:tcW w:w="1204" w:type="dxa"/>
            <w:shd w:val="clear" w:color="auto" w:fill="92D050"/>
          </w:tcPr>
          <w:p w14:paraId="036CF837" w14:textId="19DC7836"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Oversee</w:t>
            </w:r>
          </w:p>
        </w:tc>
        <w:tc>
          <w:tcPr>
            <w:tcW w:w="1204" w:type="dxa"/>
          </w:tcPr>
          <w:p w14:paraId="067AF514" w14:textId="39FC81D0"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Supervise</w:t>
            </w:r>
          </w:p>
        </w:tc>
        <w:tc>
          <w:tcPr>
            <w:tcW w:w="1204" w:type="dxa"/>
          </w:tcPr>
          <w:p w14:paraId="3618C25A" w14:textId="270CEC5E"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Prepare</w:t>
            </w:r>
          </w:p>
        </w:tc>
        <w:tc>
          <w:tcPr>
            <w:tcW w:w="1204" w:type="dxa"/>
          </w:tcPr>
          <w:p w14:paraId="6EE4D879" w14:textId="35D4A9E4"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Cs w:val="20"/>
                <w:lang w:val="en-GB" w:eastAsia="de-CH"/>
                <w14:ligatures w14:val="none"/>
              </w:rPr>
            </w:pPr>
            <w:r w:rsidRPr="00BE40D8">
              <w:rPr>
                <w:rFonts w:ascii="Aptos Narrow" w:hAnsi="Aptos Narrow"/>
                <w:sz w:val="22"/>
                <w:szCs w:val="22"/>
                <w:lang w:val="en-GB"/>
              </w:rPr>
              <w:t>Prepare</w:t>
            </w:r>
          </w:p>
        </w:tc>
      </w:tr>
      <w:tr w:rsidR="00F85EF3" w:rsidRPr="00BE40D8" w14:paraId="4E6FFBA9" w14:textId="77777777" w:rsidTr="00600F32">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41D045DA" w14:textId="77777777" w:rsidR="00F85EF3" w:rsidRPr="00BE40D8" w:rsidRDefault="00F85EF3"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6E148BC4" w14:textId="4FD8CA9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Promotion</w:t>
            </w:r>
          </w:p>
        </w:tc>
        <w:tc>
          <w:tcPr>
            <w:tcW w:w="1204" w:type="dxa"/>
          </w:tcPr>
          <w:p w14:paraId="2542DAA9"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10CB53FF" w14:textId="20AFF4EB"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Support</w:t>
            </w:r>
          </w:p>
        </w:tc>
        <w:tc>
          <w:tcPr>
            <w:tcW w:w="1204" w:type="dxa"/>
          </w:tcPr>
          <w:p w14:paraId="636225DE" w14:textId="1953A8DA"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47539362" w14:textId="333E7250"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6C49F95B" w14:textId="7DB44432"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6CF00155" w14:textId="7FB94095"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r>
      <w:tr w:rsidR="00F85EF3" w:rsidRPr="00BE40D8" w14:paraId="1FC525B7"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39165DE2" w14:textId="77777777" w:rsidR="00F85EF3" w:rsidRPr="00BE40D8" w:rsidRDefault="00F85EF3" w:rsidP="00651496">
            <w:pPr>
              <w:ind w:firstLineChars="400" w:firstLine="883"/>
              <w:jc w:val="both"/>
              <w:rPr>
                <w:rFonts w:ascii="Aptos Narrow" w:eastAsia="Times New Roman" w:hAnsi="Aptos Narrow" w:cs="Times New Roman"/>
                <w:b/>
                <w:bCs/>
                <w:color w:val="auto"/>
                <w:kern w:val="0"/>
                <w:sz w:val="22"/>
                <w:szCs w:val="22"/>
                <w:lang w:val="en-GB" w:eastAsia="de-CH"/>
                <w14:ligatures w14:val="none"/>
              </w:rPr>
            </w:pPr>
          </w:p>
        </w:tc>
        <w:tc>
          <w:tcPr>
            <w:tcW w:w="5814" w:type="dxa"/>
          </w:tcPr>
          <w:p w14:paraId="2A1C78A0" w14:textId="7F2C1473"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Coordination of consultations and surveys to MAs</w:t>
            </w:r>
          </w:p>
        </w:tc>
        <w:tc>
          <w:tcPr>
            <w:tcW w:w="1204" w:type="dxa"/>
          </w:tcPr>
          <w:p w14:paraId="214C5D94"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09AECD3D" w14:textId="448BA3A9"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Approve</w:t>
            </w:r>
          </w:p>
        </w:tc>
        <w:tc>
          <w:tcPr>
            <w:tcW w:w="1204" w:type="dxa"/>
          </w:tcPr>
          <w:p w14:paraId="120441CE" w14:textId="77777777"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485D287E" w14:textId="2637DF04"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38E74D81" w14:textId="48737146"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c>
          <w:tcPr>
            <w:tcW w:w="1204" w:type="dxa"/>
          </w:tcPr>
          <w:p w14:paraId="1C951EA3" w14:textId="53591616" w:rsidR="00F85EF3" w:rsidRPr="00BE40D8" w:rsidRDefault="00F85EF3"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r>
      <w:tr w:rsidR="00F85EF3" w:rsidRPr="00BE40D8" w14:paraId="62211DA9" w14:textId="77777777" w:rsidTr="008233F8">
        <w:trPr>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6944906E" w14:textId="77777777" w:rsidR="00F85EF3" w:rsidRPr="00BE40D8" w:rsidRDefault="00F85EF3"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0665B996" w14:textId="75F7B13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r w:rsidRPr="00BE40D8">
              <w:rPr>
                <w:rFonts w:ascii="Aptos Narrow" w:hAnsi="Aptos Narrow"/>
                <w:color w:val="auto"/>
                <w:sz w:val="22"/>
                <w:szCs w:val="22"/>
                <w:lang w:val="en-GB"/>
              </w:rPr>
              <w:t xml:space="preserve">Manage and maintain AAE's Communication channels: Website, MailChimp (Board report to Mas, Newsletters, etc), Social Media, YouTube </w:t>
            </w:r>
          </w:p>
        </w:tc>
        <w:tc>
          <w:tcPr>
            <w:tcW w:w="1204" w:type="dxa"/>
          </w:tcPr>
          <w:p w14:paraId="078D5902"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549C46F7" w14:textId="3A5609B5"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0A5B5623" w14:textId="77777777"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6D043F79" w14:textId="7052A494"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Supervise</w:t>
            </w:r>
          </w:p>
        </w:tc>
        <w:tc>
          <w:tcPr>
            <w:tcW w:w="1204" w:type="dxa"/>
          </w:tcPr>
          <w:p w14:paraId="5703FF17" w14:textId="2D80B708"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p>
        </w:tc>
        <w:tc>
          <w:tcPr>
            <w:tcW w:w="1204" w:type="dxa"/>
          </w:tcPr>
          <w:p w14:paraId="4F5DF231" w14:textId="4B036C6D" w:rsidR="00F85EF3" w:rsidRPr="00BE40D8" w:rsidRDefault="00F85EF3" w:rsidP="00651496">
            <w:pPr>
              <w:jc w:val="both"/>
              <w:cnfStyle w:val="000000000000" w:firstRow="0" w:lastRow="0" w:firstColumn="0" w:lastColumn="0" w:oddVBand="0" w:evenVBand="0" w:oddHBand="0" w:evenHBand="0" w:firstRowFirstColumn="0" w:firstRowLastColumn="0" w:lastRowFirstColumn="0" w:lastRowLastColumn="0"/>
              <w:rPr>
                <w:rFonts w:ascii="Aptos Narrow" w:hAnsi="Aptos Narrow"/>
                <w:sz w:val="22"/>
                <w:szCs w:val="22"/>
                <w:lang w:val="en-GB"/>
              </w:rPr>
            </w:pPr>
            <w:r w:rsidRPr="00BE40D8">
              <w:rPr>
                <w:rFonts w:ascii="Aptos Narrow" w:hAnsi="Aptos Narrow"/>
                <w:sz w:val="22"/>
                <w:szCs w:val="22"/>
                <w:lang w:val="en-GB"/>
              </w:rPr>
              <w:t>Prepare</w:t>
            </w:r>
          </w:p>
        </w:tc>
      </w:tr>
      <w:tr w:rsidR="00DB6B17" w:rsidRPr="00BE40D8" w14:paraId="052E7355" w14:textId="77777777" w:rsidTr="008233F8">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B7BD0C2" w14:textId="77777777" w:rsidR="00DB6B17" w:rsidRPr="00BE40D8" w:rsidRDefault="00DB6B17" w:rsidP="00651496">
            <w:pPr>
              <w:jc w:val="both"/>
              <w:rPr>
                <w:rFonts w:ascii="Times New Roman" w:eastAsia="Times New Roman" w:hAnsi="Times New Roman" w:cs="Times New Roman"/>
                <w:color w:val="auto"/>
                <w:kern w:val="0"/>
                <w:szCs w:val="20"/>
                <w:lang w:val="en-GB" w:eastAsia="de-CH"/>
                <w14:ligatures w14:val="none"/>
              </w:rPr>
            </w:pPr>
          </w:p>
        </w:tc>
        <w:tc>
          <w:tcPr>
            <w:tcW w:w="5814" w:type="dxa"/>
          </w:tcPr>
          <w:p w14:paraId="48047FB0" w14:textId="5191E9A4"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kern w:val="0"/>
                <w:szCs w:val="20"/>
                <w:lang w:val="en-GB" w:eastAsia="de-CH"/>
                <w14:ligatures w14:val="none"/>
              </w:rPr>
            </w:pPr>
          </w:p>
        </w:tc>
        <w:tc>
          <w:tcPr>
            <w:tcW w:w="1204" w:type="dxa"/>
          </w:tcPr>
          <w:p w14:paraId="6FA35B46" w14:textId="77777777"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68F1928D" w14:textId="77777777"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16900A76" w14:textId="77777777"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EEDFF2D" w14:textId="00A4E92C"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7B631E90" w14:textId="77777777"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c>
          <w:tcPr>
            <w:tcW w:w="1204" w:type="dxa"/>
          </w:tcPr>
          <w:p w14:paraId="24986384" w14:textId="2D892032" w:rsidR="00DB6B17" w:rsidRPr="00BE40D8" w:rsidRDefault="00DB6B17" w:rsidP="00651496">
            <w:pPr>
              <w:jc w:val="both"/>
              <w:cnfStyle w:val="000000100000" w:firstRow="0" w:lastRow="0" w:firstColumn="0" w:lastColumn="0" w:oddVBand="0" w:evenVBand="0" w:oddHBand="1" w:evenHBand="0" w:firstRowFirstColumn="0" w:firstRowLastColumn="0" w:lastRowFirstColumn="0" w:lastRowLastColumn="0"/>
              <w:rPr>
                <w:rFonts w:ascii="Aptos Narrow" w:hAnsi="Aptos Narrow"/>
                <w:sz w:val="22"/>
                <w:szCs w:val="22"/>
                <w:lang w:val="en-GB"/>
              </w:rPr>
            </w:pPr>
          </w:p>
        </w:tc>
      </w:tr>
    </w:tbl>
    <w:p w14:paraId="620B3614" w14:textId="77777777" w:rsidR="00DC2517" w:rsidRPr="00BE40D8" w:rsidRDefault="00DC2517" w:rsidP="00651496">
      <w:pPr>
        <w:jc w:val="both"/>
        <w:rPr>
          <w:b/>
          <w:bCs/>
        </w:rPr>
        <w:sectPr w:rsidR="00DC2517" w:rsidRPr="00BE40D8" w:rsidSect="00DC2517">
          <w:pgSz w:w="16838" w:h="11906" w:orient="landscape" w:code="9"/>
          <w:pgMar w:top="1440" w:right="1440" w:bottom="1440" w:left="1440" w:header="720" w:footer="720" w:gutter="0"/>
          <w:cols w:space="720"/>
          <w:noEndnote/>
          <w:docGrid w:linePitch="326"/>
        </w:sectPr>
      </w:pPr>
    </w:p>
    <w:p w14:paraId="632691ED" w14:textId="77777777" w:rsidR="00DC2517" w:rsidRPr="00BE40D8" w:rsidRDefault="00DC2517" w:rsidP="00651496">
      <w:pPr>
        <w:jc w:val="both"/>
      </w:pPr>
      <w:r w:rsidRPr="00BE40D8">
        <w:lastRenderedPageBreak/>
        <w:t>Consequently, we derive the requirements ranked by importance and within the importance categories</w:t>
      </w:r>
    </w:p>
    <w:p w14:paraId="59B92A2E" w14:textId="77777777" w:rsidR="00DC2517" w:rsidRPr="00BE40D8" w:rsidRDefault="00DC2517" w:rsidP="00651496">
      <w:pPr>
        <w:pStyle w:val="ListParagraph"/>
        <w:numPr>
          <w:ilvl w:val="0"/>
          <w:numId w:val="10"/>
        </w:numPr>
        <w:spacing w:after="160" w:line="278" w:lineRule="auto"/>
        <w:jc w:val="both"/>
        <w:rPr>
          <w:b/>
          <w:bCs/>
        </w:rPr>
      </w:pPr>
      <w:r w:rsidRPr="00BE40D8">
        <w:rPr>
          <w:b/>
          <w:bCs/>
        </w:rPr>
        <w:t xml:space="preserve">Indispensable </w:t>
      </w:r>
    </w:p>
    <w:p w14:paraId="2F9414EF" w14:textId="77777777" w:rsidR="00DC2517" w:rsidRPr="00BE40D8" w:rsidRDefault="00DC2517" w:rsidP="00651496">
      <w:pPr>
        <w:pStyle w:val="ListParagraph"/>
        <w:jc w:val="both"/>
        <w:rPr>
          <w:b/>
          <w:bCs/>
        </w:rPr>
      </w:pPr>
      <w:r w:rsidRPr="00BE40D8">
        <w:rPr>
          <w:b/>
          <w:bCs/>
        </w:rPr>
        <w:t xml:space="preserve">The CE must have experience and an excellent track record in: </w:t>
      </w:r>
    </w:p>
    <w:p w14:paraId="5EF3CFB7" w14:textId="77777777" w:rsidR="00DC2517" w:rsidRPr="00BE40D8" w:rsidRDefault="00DC2517" w:rsidP="00651496">
      <w:pPr>
        <w:pStyle w:val="ListParagraph"/>
        <w:numPr>
          <w:ilvl w:val="0"/>
          <w:numId w:val="9"/>
        </w:numPr>
        <w:spacing w:after="160" w:line="278" w:lineRule="auto"/>
        <w:jc w:val="both"/>
      </w:pPr>
      <w:r w:rsidRPr="00BE40D8">
        <w:t xml:space="preserve">The CE must be capable to establish and maintain relation with EU institutions and other important stakeholders.   </w:t>
      </w:r>
    </w:p>
    <w:p w14:paraId="4A7496D7" w14:textId="77777777" w:rsidR="00DC2517" w:rsidRPr="00BE40D8" w:rsidRDefault="00DC2517" w:rsidP="00651496">
      <w:pPr>
        <w:pStyle w:val="ListParagraph"/>
        <w:numPr>
          <w:ilvl w:val="0"/>
          <w:numId w:val="9"/>
        </w:numPr>
        <w:spacing w:after="160" w:line="278" w:lineRule="auto"/>
        <w:jc w:val="both"/>
      </w:pPr>
      <w:r w:rsidRPr="00BE40D8">
        <w:t>The CE must have superior strategic capabilities, both in deriving strategy from strategic goals and in executing targeted action to implement the strategy</w:t>
      </w:r>
    </w:p>
    <w:p w14:paraId="75CB9D81" w14:textId="77777777" w:rsidR="00DC2517" w:rsidRPr="00BE40D8" w:rsidRDefault="00DC2517" w:rsidP="00651496">
      <w:pPr>
        <w:pStyle w:val="ListParagraph"/>
        <w:numPr>
          <w:ilvl w:val="0"/>
          <w:numId w:val="9"/>
        </w:numPr>
        <w:spacing w:after="160" w:line="278" w:lineRule="auto"/>
        <w:jc w:val="both"/>
      </w:pPr>
      <w:r w:rsidRPr="00BE40D8">
        <w:t>The CE must be capable to successfully plan and implement the TOM in the AAE environment.</w:t>
      </w:r>
    </w:p>
    <w:p w14:paraId="1F66512E" w14:textId="77777777" w:rsidR="00DC2517" w:rsidRPr="00BE40D8" w:rsidRDefault="00DC2517" w:rsidP="00651496">
      <w:pPr>
        <w:pStyle w:val="ListParagraph"/>
        <w:jc w:val="both"/>
      </w:pPr>
    </w:p>
    <w:p w14:paraId="33451A2B" w14:textId="77777777" w:rsidR="00DC2517" w:rsidRPr="00BE40D8" w:rsidRDefault="00DC2517" w:rsidP="00651496">
      <w:pPr>
        <w:pStyle w:val="ListParagraph"/>
        <w:numPr>
          <w:ilvl w:val="0"/>
          <w:numId w:val="10"/>
        </w:numPr>
        <w:spacing w:after="160" w:line="278" w:lineRule="auto"/>
        <w:jc w:val="both"/>
        <w:rPr>
          <w:b/>
          <w:bCs/>
        </w:rPr>
      </w:pPr>
      <w:r w:rsidRPr="00BE40D8">
        <w:rPr>
          <w:b/>
          <w:bCs/>
        </w:rPr>
        <w:t>High</w:t>
      </w:r>
    </w:p>
    <w:p w14:paraId="7D09AFE5" w14:textId="77777777" w:rsidR="00DC2517" w:rsidRPr="00BE40D8" w:rsidRDefault="00DC2517" w:rsidP="00651496">
      <w:pPr>
        <w:pStyle w:val="ListParagraph"/>
        <w:numPr>
          <w:ilvl w:val="0"/>
          <w:numId w:val="9"/>
        </w:numPr>
        <w:spacing w:after="160" w:line="278" w:lineRule="auto"/>
        <w:jc w:val="both"/>
      </w:pPr>
      <w:r w:rsidRPr="00BE40D8">
        <w:t>The CE should be capable to foster strong relation and transparency with the member associations. The CE should coordinate with board liaisons to enable efficient delivery of consistent messages to the member associations as well as picking up signals form member associations.</w:t>
      </w:r>
    </w:p>
    <w:p w14:paraId="77ADE0F2" w14:textId="77777777" w:rsidR="00DC2517" w:rsidRPr="00BE40D8" w:rsidRDefault="00DC2517" w:rsidP="00651496">
      <w:pPr>
        <w:pStyle w:val="ListParagraph"/>
        <w:numPr>
          <w:ilvl w:val="0"/>
          <w:numId w:val="9"/>
        </w:numPr>
        <w:spacing w:after="160" w:line="278" w:lineRule="auto"/>
        <w:jc w:val="both"/>
      </w:pPr>
      <w:r w:rsidRPr="00BE40D8">
        <w:t>The CE should be able to supervise and direct – by means of the HoO – the staff, esp., in executing the strategy and the business plan.  Here, the collaboration and mutual understanding of CE and HoO are decisive.  Certain shortcomings of the CE could be compensated by the HoO</w:t>
      </w:r>
    </w:p>
    <w:p w14:paraId="649B8E63" w14:textId="77777777" w:rsidR="00DC2517" w:rsidRPr="00BE40D8" w:rsidRDefault="00DC2517" w:rsidP="00651496">
      <w:pPr>
        <w:pStyle w:val="ListParagraph"/>
        <w:numPr>
          <w:ilvl w:val="0"/>
          <w:numId w:val="9"/>
        </w:numPr>
        <w:spacing w:after="160" w:line="278" w:lineRule="auto"/>
        <w:jc w:val="both"/>
      </w:pPr>
      <w:r w:rsidRPr="00BE40D8">
        <w:t>The CE should monitor and propose improvement and simplification of the governance of AAE, esp., for the Nominations Panel and guidelines for external relations of AAE.  Here the collaboration with the AAE Board is decisive.</w:t>
      </w:r>
    </w:p>
    <w:p w14:paraId="3EB24A26" w14:textId="77777777" w:rsidR="00DC2517" w:rsidRPr="00BE40D8" w:rsidRDefault="00DC2517" w:rsidP="00651496">
      <w:pPr>
        <w:pStyle w:val="ListParagraph"/>
        <w:jc w:val="both"/>
      </w:pPr>
    </w:p>
    <w:p w14:paraId="58D37A01" w14:textId="77777777" w:rsidR="00DC2517" w:rsidRPr="00BE40D8" w:rsidRDefault="00DC2517" w:rsidP="00651496">
      <w:pPr>
        <w:pStyle w:val="ListParagraph"/>
        <w:numPr>
          <w:ilvl w:val="0"/>
          <w:numId w:val="10"/>
        </w:numPr>
        <w:spacing w:after="160" w:line="278" w:lineRule="auto"/>
        <w:jc w:val="both"/>
        <w:rPr>
          <w:b/>
          <w:bCs/>
        </w:rPr>
      </w:pPr>
      <w:r w:rsidRPr="00BE40D8">
        <w:rPr>
          <w:b/>
          <w:bCs/>
        </w:rPr>
        <w:t>Medium</w:t>
      </w:r>
    </w:p>
    <w:p w14:paraId="43FC6F46" w14:textId="77777777" w:rsidR="00DC2517" w:rsidRPr="00BE40D8" w:rsidRDefault="00DC2517" w:rsidP="00651496">
      <w:pPr>
        <w:pStyle w:val="ListParagraph"/>
        <w:numPr>
          <w:ilvl w:val="0"/>
          <w:numId w:val="9"/>
        </w:numPr>
        <w:spacing w:after="160" w:line="278" w:lineRule="auto"/>
        <w:jc w:val="both"/>
      </w:pPr>
      <w:r w:rsidRPr="00BE40D8">
        <w:t xml:space="preserve">The CE should be able to facilitate and supervise the organisation of sizable events on a European scale, i.e., European congresses of actuaries.  The CE can rely on a very experienced team. </w:t>
      </w:r>
    </w:p>
    <w:p w14:paraId="4645B462" w14:textId="77777777" w:rsidR="00DC2517" w:rsidRPr="00BE40D8" w:rsidRDefault="00DC2517" w:rsidP="00651496">
      <w:pPr>
        <w:pStyle w:val="ListParagraph"/>
        <w:numPr>
          <w:ilvl w:val="0"/>
          <w:numId w:val="9"/>
        </w:numPr>
        <w:spacing w:after="160" w:line="278" w:lineRule="auto"/>
        <w:jc w:val="both"/>
      </w:pPr>
      <w:r w:rsidRPr="00BE40D8">
        <w:t xml:space="preserve">The CE should be able to launch and pursue successful communication campaigns. The CE can rely on a communication expert. </w:t>
      </w:r>
    </w:p>
    <w:p w14:paraId="25F53096" w14:textId="77777777" w:rsidR="00714841" w:rsidRDefault="00714841" w:rsidP="00714841">
      <w:pPr>
        <w:pStyle w:val="ListParagraph"/>
        <w:spacing w:after="160" w:line="278" w:lineRule="auto"/>
        <w:jc w:val="both"/>
        <w:rPr>
          <w:b/>
          <w:bCs/>
        </w:rPr>
      </w:pPr>
    </w:p>
    <w:p w14:paraId="7854D71E" w14:textId="1A50B9D0" w:rsidR="00DC2517" w:rsidRPr="00714841" w:rsidRDefault="00DC2517" w:rsidP="00714841">
      <w:pPr>
        <w:spacing w:after="160" w:line="278" w:lineRule="auto"/>
        <w:jc w:val="both"/>
        <w:rPr>
          <w:b/>
          <w:bCs/>
        </w:rPr>
      </w:pPr>
      <w:r w:rsidRPr="00714841">
        <w:rPr>
          <w:b/>
          <w:bCs/>
        </w:rPr>
        <w:t>Personality requirements</w:t>
      </w:r>
    </w:p>
    <w:p w14:paraId="69CD8F75" w14:textId="66C5E92F" w:rsidR="00DC2517" w:rsidRDefault="00DC2517" w:rsidP="00714841">
      <w:pPr>
        <w:jc w:val="both"/>
      </w:pPr>
      <w:r w:rsidRPr="00BE40D8">
        <w:t xml:space="preserve">The personality requirements are to a large extend indispensable.  Lacking quality will </w:t>
      </w:r>
      <w:r>
        <w:t>hinder</w:t>
      </w:r>
      <w:r w:rsidRPr="00BE40D8">
        <w:t xml:space="preserve"> success </w:t>
      </w:r>
      <w:r>
        <w:t>materially</w:t>
      </w:r>
      <w:r w:rsidRPr="00BE40D8">
        <w:t>.</w:t>
      </w:r>
    </w:p>
    <w:p w14:paraId="0CC9EF3E" w14:textId="77777777" w:rsidR="00DC3315" w:rsidRPr="00BE40D8" w:rsidRDefault="00DC3315" w:rsidP="00714841">
      <w:pPr>
        <w:jc w:val="both"/>
      </w:pPr>
    </w:p>
    <w:p w14:paraId="0E057B8F" w14:textId="3180FB51" w:rsidR="00DC2517" w:rsidRDefault="00DC2517" w:rsidP="00714841">
      <w:pPr>
        <w:jc w:val="both"/>
      </w:pPr>
      <w:r w:rsidRPr="00BE40D8">
        <w:t xml:space="preserve">The CE reports to the AAE board and works closely with the senior officers. The board and senior officers change frequently. They have different professional and cultural backgrounds. The senior officers are representing AAE towards the European institutions and other stakeholders. Due to the limitation of the duration of their service, it is difficult for them to build the relationship to the officers of AAE's stakeholders, who commonly stay in office for 10 years. The CE should thus provide continuity to the AAE, both, internally and in relation to the main stakeholders.  It is important that the CE optimally supports the senior officers in their leadership of the AAE and in representing the AAE towards the stakeholders while keeping in the second row during official meeting.  </w:t>
      </w:r>
    </w:p>
    <w:p w14:paraId="24EEF37F" w14:textId="77777777" w:rsidR="00DC3315" w:rsidRPr="00BE40D8" w:rsidRDefault="00DC3315" w:rsidP="00714841">
      <w:pPr>
        <w:jc w:val="both"/>
      </w:pPr>
    </w:p>
    <w:p w14:paraId="0361E0B0" w14:textId="77777777" w:rsidR="00DC2517" w:rsidRPr="00BE40D8" w:rsidRDefault="00DC2517" w:rsidP="00714841">
      <w:pPr>
        <w:pStyle w:val="ListParagraph"/>
        <w:numPr>
          <w:ilvl w:val="0"/>
          <w:numId w:val="11"/>
        </w:numPr>
        <w:spacing w:after="160" w:line="278" w:lineRule="auto"/>
        <w:ind w:left="360"/>
        <w:jc w:val="both"/>
      </w:pPr>
      <w:r w:rsidRPr="00BE40D8">
        <w:t>The CE must have a senior, self-conscious personality with a wealth of experience to help other people shine.  The CE must be able to prepare senior officers and new committee chairs for their meeting with senior EU representatives.</w:t>
      </w:r>
    </w:p>
    <w:p w14:paraId="5CF57B34" w14:textId="77777777" w:rsidR="00DC2517" w:rsidRPr="00BE40D8" w:rsidRDefault="00DC2517" w:rsidP="00714841">
      <w:pPr>
        <w:jc w:val="both"/>
      </w:pPr>
      <w:r w:rsidRPr="00BE40D8">
        <w:lastRenderedPageBreak/>
        <w:t xml:space="preserve">Moreover, there is a variety of cultural backgrounds, expectations, and leadership approaches in the AAE board as well as amongst its members. The AAE is built on consensus and compromise.  The CE must be aware of these facts and must be able to handle them proactively. </w:t>
      </w:r>
    </w:p>
    <w:p w14:paraId="6311DFF4" w14:textId="77777777" w:rsidR="00DC3315" w:rsidRDefault="00DC3315" w:rsidP="00714841">
      <w:pPr>
        <w:pStyle w:val="ListParagraph"/>
        <w:spacing w:after="160" w:line="278" w:lineRule="auto"/>
        <w:ind w:left="360"/>
        <w:jc w:val="both"/>
      </w:pPr>
    </w:p>
    <w:p w14:paraId="50846DBB" w14:textId="7E000D79" w:rsidR="00DC2517" w:rsidRPr="00BE40D8" w:rsidRDefault="00DC2517" w:rsidP="00714841">
      <w:pPr>
        <w:pStyle w:val="ListParagraph"/>
        <w:numPr>
          <w:ilvl w:val="0"/>
          <w:numId w:val="11"/>
        </w:numPr>
        <w:spacing w:after="160" w:line="278" w:lineRule="auto"/>
        <w:ind w:left="360"/>
        <w:jc w:val="both"/>
      </w:pPr>
      <w:r w:rsidRPr="00BE40D8">
        <w:t xml:space="preserve">The CE must have a high degree of cultural awareness, and to have a proven track record of facilitating mutual understanding. Being consensus driven and compromise facilitating is key for success. </w:t>
      </w:r>
    </w:p>
    <w:p w14:paraId="037271BC" w14:textId="3FC97D5D" w:rsidR="00DC2517" w:rsidRDefault="00DC2517" w:rsidP="00714841">
      <w:pPr>
        <w:jc w:val="both"/>
      </w:pPr>
      <w:r w:rsidRPr="00BE40D8">
        <w:t>The CE must plan and implement the transition to the new TOM.  This project involves significant change to the organisation and potentially to its personnel.</w:t>
      </w:r>
    </w:p>
    <w:p w14:paraId="08E40246" w14:textId="77777777" w:rsidR="00DC3315" w:rsidRPr="00BE40D8" w:rsidRDefault="00DC3315" w:rsidP="00714841">
      <w:pPr>
        <w:jc w:val="both"/>
      </w:pPr>
    </w:p>
    <w:p w14:paraId="5881E1C2" w14:textId="77777777" w:rsidR="00DC2517" w:rsidRPr="00BE40D8" w:rsidRDefault="00DC2517" w:rsidP="00714841">
      <w:pPr>
        <w:pStyle w:val="ListParagraph"/>
        <w:numPr>
          <w:ilvl w:val="0"/>
          <w:numId w:val="11"/>
        </w:numPr>
        <w:spacing w:after="160" w:line="278" w:lineRule="auto"/>
        <w:ind w:left="360"/>
        <w:jc w:val="both"/>
      </w:pPr>
      <w:r w:rsidRPr="00BE40D8">
        <w:t xml:space="preserve">The CE must have experience </w:t>
      </w:r>
      <w:r>
        <w:t>in</w:t>
      </w:r>
      <w:r w:rsidRPr="00BE40D8">
        <w:t xml:space="preserve"> successfully implement</w:t>
      </w:r>
      <w:r>
        <w:t>ing</w:t>
      </w:r>
      <w:r w:rsidRPr="00BE40D8">
        <w:t xml:space="preserve"> a turnaround of an organisation in a multicultural environment. This is to some extent a temporary requirement – however it is decisive for the first couple of years.</w:t>
      </w:r>
    </w:p>
    <w:p w14:paraId="09BEAC9E" w14:textId="77777777" w:rsidR="00DC2517" w:rsidRDefault="00DC2517" w:rsidP="00714841">
      <w:pPr>
        <w:jc w:val="both"/>
      </w:pPr>
      <w:r w:rsidRPr="00BE40D8">
        <w:t>The AAE strives for a cost-efficient set-up of the HoO function.  Therefore, the requirements to the HoO function should be limited to operative line management.</w:t>
      </w:r>
    </w:p>
    <w:p w14:paraId="30E58758" w14:textId="77777777" w:rsidR="00DC3315" w:rsidRPr="00BE40D8" w:rsidRDefault="00DC3315" w:rsidP="00714841">
      <w:pPr>
        <w:jc w:val="both"/>
      </w:pPr>
    </w:p>
    <w:p w14:paraId="72F0D468" w14:textId="77777777" w:rsidR="00DC2517" w:rsidRPr="00BE40D8" w:rsidRDefault="00DC2517" w:rsidP="00714841">
      <w:pPr>
        <w:pStyle w:val="ListParagraph"/>
        <w:numPr>
          <w:ilvl w:val="0"/>
          <w:numId w:val="11"/>
        </w:numPr>
        <w:spacing w:after="160" w:line="278" w:lineRule="auto"/>
        <w:ind w:left="360"/>
        <w:jc w:val="both"/>
      </w:pPr>
      <w:r w:rsidRPr="00BE40D8">
        <w:t xml:space="preserve">The CE </w:t>
      </w:r>
      <w:r>
        <w:t>must</w:t>
      </w:r>
      <w:r w:rsidRPr="00BE40D8">
        <w:t xml:space="preserve"> have experience with designing and steering an efficient organisation. </w:t>
      </w:r>
    </w:p>
    <w:p w14:paraId="1C117DAA" w14:textId="77777777" w:rsidR="00DC2517" w:rsidRPr="00BE40D8" w:rsidRDefault="00DC2517" w:rsidP="00714841">
      <w:pPr>
        <w:pStyle w:val="ListParagraph"/>
        <w:numPr>
          <w:ilvl w:val="0"/>
          <w:numId w:val="11"/>
        </w:numPr>
        <w:spacing w:after="160" w:line="278" w:lineRule="auto"/>
        <w:ind w:left="360"/>
        <w:jc w:val="both"/>
      </w:pPr>
      <w:r w:rsidRPr="00BE40D8">
        <w:t xml:space="preserve">The CE must have </w:t>
      </w:r>
      <w:r>
        <w:t>e</w:t>
      </w:r>
      <w:r w:rsidRPr="00BE40D8">
        <w:t xml:space="preserve">xcellent presentation skills and a good command of the English language. Other major European languages (French, Spanish, German, etc.) are an advantage. </w:t>
      </w:r>
    </w:p>
    <w:p w14:paraId="27C82729" w14:textId="77777777" w:rsidR="00951225" w:rsidRPr="00951225" w:rsidRDefault="00951225" w:rsidP="00714841">
      <w:pPr>
        <w:jc w:val="both"/>
        <w:rPr>
          <w:rFonts w:cstheme="minorHAnsi"/>
          <w:szCs w:val="20"/>
        </w:rPr>
      </w:pPr>
    </w:p>
    <w:sectPr w:rsidR="00951225" w:rsidRPr="00951225" w:rsidSect="00A8452A">
      <w:footerReference w:type="default" r:id="rId8"/>
      <w:headerReference w:type="first" r:id="rId9"/>
      <w:footerReference w:type="first" r:id="rId10"/>
      <w:pgSz w:w="11900" w:h="16820"/>
      <w:pgMar w:top="2268" w:right="1418" w:bottom="964"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3CF6F" w14:textId="77777777" w:rsidR="00124007" w:rsidRDefault="00124007" w:rsidP="00875780">
      <w:r>
        <w:separator/>
      </w:r>
    </w:p>
  </w:endnote>
  <w:endnote w:type="continuationSeparator" w:id="0">
    <w:p w14:paraId="565AE6E0" w14:textId="77777777" w:rsidR="00124007" w:rsidRDefault="00124007" w:rsidP="008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5D069" w14:textId="431394FC" w:rsidR="007C5489" w:rsidRPr="009E684F" w:rsidRDefault="00951225" w:rsidP="009E2241">
    <w:pPr>
      <w:pStyle w:val="Footer"/>
      <w:tabs>
        <w:tab w:val="clear" w:pos="4536"/>
        <w:tab w:val="center" w:pos="4253"/>
      </w:tabs>
      <w:ind w:right="360"/>
      <w:rPr>
        <w:i/>
        <w:szCs w:val="16"/>
      </w:rPr>
    </w:pPr>
    <w:r>
      <w:rPr>
        <w:i/>
        <w:szCs w:val="16"/>
      </w:rPr>
      <w:t>Role of the CE</w:t>
    </w:r>
    <w:r w:rsidR="007C5489" w:rsidRPr="009E684F">
      <w:rPr>
        <w:i/>
        <w:szCs w:val="16"/>
      </w:rPr>
      <w:tab/>
      <w:t xml:space="preserve">Page </w:t>
    </w:r>
    <w:r w:rsidR="007C5489" w:rsidRPr="009E684F">
      <w:rPr>
        <w:i/>
        <w:szCs w:val="16"/>
      </w:rPr>
      <w:fldChar w:fldCharType="begin"/>
    </w:r>
    <w:r w:rsidR="007C5489" w:rsidRPr="009E684F">
      <w:rPr>
        <w:i/>
        <w:szCs w:val="16"/>
      </w:rPr>
      <w:instrText xml:space="preserve"> PAGE  \* Arabic  \* MERGEFORMAT </w:instrText>
    </w:r>
    <w:r w:rsidR="007C5489" w:rsidRPr="009E684F">
      <w:rPr>
        <w:i/>
        <w:szCs w:val="16"/>
      </w:rPr>
      <w:fldChar w:fldCharType="separate"/>
    </w:r>
    <w:r w:rsidR="00574923" w:rsidRPr="009E684F">
      <w:rPr>
        <w:i/>
        <w:noProof/>
        <w:szCs w:val="16"/>
      </w:rPr>
      <w:t>2</w:t>
    </w:r>
    <w:r w:rsidR="007C5489" w:rsidRPr="009E684F">
      <w:rPr>
        <w:i/>
        <w:szCs w:val="16"/>
      </w:rPr>
      <w:fldChar w:fldCharType="end"/>
    </w:r>
    <w:r w:rsidR="007C5489" w:rsidRPr="009E684F">
      <w:rPr>
        <w:i/>
        <w:szCs w:val="16"/>
      </w:rPr>
      <w:t xml:space="preserve"> of </w:t>
    </w:r>
    <w:r w:rsidR="007C5489" w:rsidRPr="009E684F">
      <w:rPr>
        <w:i/>
        <w:szCs w:val="16"/>
      </w:rPr>
      <w:fldChar w:fldCharType="begin"/>
    </w:r>
    <w:r w:rsidR="007C5489" w:rsidRPr="009E684F">
      <w:rPr>
        <w:i/>
        <w:szCs w:val="16"/>
      </w:rPr>
      <w:instrText xml:space="preserve"> NUMPAGES  \* Arabic  \* MERGEFORMAT </w:instrText>
    </w:r>
    <w:r w:rsidR="007C5489" w:rsidRPr="009E684F">
      <w:rPr>
        <w:i/>
        <w:szCs w:val="16"/>
      </w:rPr>
      <w:fldChar w:fldCharType="separate"/>
    </w:r>
    <w:r w:rsidR="00574923" w:rsidRPr="009E684F">
      <w:rPr>
        <w:i/>
        <w:noProof/>
        <w:szCs w:val="16"/>
      </w:rPr>
      <w:t>2</w:t>
    </w:r>
    <w:r w:rsidR="007C5489" w:rsidRPr="009E684F">
      <w:rPr>
        <w:i/>
        <w:noProof/>
        <w:szCs w:val="16"/>
      </w:rPr>
      <w:fldChar w:fldCharType="end"/>
    </w:r>
    <w:r w:rsidR="007C5489" w:rsidRPr="009E684F">
      <w:rPr>
        <w:i/>
        <w:szCs w:val="16"/>
      </w:rPr>
      <w:tab/>
      <w:t xml:space="preserve">  </w:t>
    </w:r>
    <w:r w:rsidR="0037433E" w:rsidRPr="009E684F">
      <w:rPr>
        <w:i/>
        <w:szCs w:val="16"/>
      </w:rPr>
      <w:fldChar w:fldCharType="begin"/>
    </w:r>
    <w:r w:rsidR="0037433E" w:rsidRPr="009E684F">
      <w:rPr>
        <w:i/>
        <w:szCs w:val="16"/>
      </w:rPr>
      <w:instrText xml:space="preserve"> DATE \@ "d MMMM yyyy" </w:instrText>
    </w:r>
    <w:r w:rsidR="0037433E" w:rsidRPr="009E684F">
      <w:rPr>
        <w:i/>
        <w:szCs w:val="16"/>
      </w:rPr>
      <w:fldChar w:fldCharType="separate"/>
    </w:r>
    <w:ins w:id="0" w:author="Christophe HECK" w:date="2025-10-13T14:42:00Z" w16du:dateUtc="2025-10-13T12:42:00Z">
      <w:r w:rsidR="006F691C">
        <w:rPr>
          <w:i/>
          <w:noProof/>
          <w:szCs w:val="16"/>
        </w:rPr>
        <w:t>13 October 2025</w:t>
      </w:r>
    </w:ins>
    <w:del w:id="1" w:author="Christophe HECK" w:date="2025-10-13T14:42:00Z" w16du:dateUtc="2025-10-13T12:42:00Z">
      <w:r w:rsidDel="006F691C">
        <w:rPr>
          <w:i/>
          <w:noProof/>
          <w:szCs w:val="16"/>
        </w:rPr>
        <w:delText>11 July 2024</w:delText>
      </w:r>
    </w:del>
    <w:r w:rsidR="0037433E" w:rsidRPr="009E684F">
      <w:rPr>
        <w:i/>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BDE9" w14:textId="77777777" w:rsidR="007C5489" w:rsidRDefault="007C5489" w:rsidP="009E684F">
    <w:pPr>
      <w:pStyle w:val="Footer"/>
    </w:pPr>
    <w:r w:rsidRPr="009B0F83">
      <w:rPr>
        <w:i/>
      </w:rPr>
      <w:t xml:space="preserve">The Actuarial Association of Europe is registered in the EU Transparency Register under number </w:t>
    </w:r>
    <w:r w:rsidRPr="009B0F83">
      <w:rPr>
        <w:rFonts w:cs="Arial"/>
        <w:i/>
      </w:rPr>
      <w:t>550855911144-54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846EC" w14:textId="77777777" w:rsidR="00124007" w:rsidRDefault="00124007" w:rsidP="00875780">
      <w:r>
        <w:separator/>
      </w:r>
    </w:p>
  </w:footnote>
  <w:footnote w:type="continuationSeparator" w:id="0">
    <w:p w14:paraId="04479E83" w14:textId="77777777" w:rsidR="00124007" w:rsidRDefault="00124007" w:rsidP="00875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EC3D" w14:textId="77777777" w:rsidR="007C5489" w:rsidRPr="00EA2EEE" w:rsidRDefault="00215DFE">
    <w:pPr>
      <w:pStyle w:val="Header"/>
      <w:rPr>
        <w:vertAlign w:val="subscript"/>
      </w:rPr>
    </w:pPr>
    <w:r>
      <w:rPr>
        <w:noProof/>
        <w:vertAlign w:val="subscript"/>
      </w:rPr>
      <w:drawing>
        <wp:anchor distT="0" distB="0" distL="114300" distR="114300" simplePos="0" relativeHeight="251669504" behindDoc="1" locked="0" layoutInCell="1" allowOverlap="1" wp14:anchorId="67CBD071" wp14:editId="110877B0">
          <wp:simplePos x="0" y="0"/>
          <wp:positionH relativeFrom="page">
            <wp:posOffset>0</wp:posOffset>
          </wp:positionH>
          <wp:positionV relativeFrom="page">
            <wp:posOffset>0</wp:posOffset>
          </wp:positionV>
          <wp:extent cx="7603200" cy="2066400"/>
          <wp:effectExtent l="0" t="0" r="4445"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tergrond-briefpapier-1.png"/>
                  <pic:cNvPicPr/>
                </pic:nvPicPr>
                <pic:blipFill>
                  <a:blip r:embed="rId1"/>
                  <a:stretch>
                    <a:fillRect/>
                  </a:stretch>
                </pic:blipFill>
                <pic:spPr>
                  <a:xfrm>
                    <a:off x="0" y="0"/>
                    <a:ext cx="7603200" cy="2066400"/>
                  </a:xfrm>
                  <a:prstGeom prst="rect">
                    <a:avLst/>
                  </a:prstGeom>
                </pic:spPr>
              </pic:pic>
            </a:graphicData>
          </a:graphic>
          <wp14:sizeRelH relativeFrom="margin">
            <wp14:pctWidth>0</wp14:pctWidth>
          </wp14:sizeRelH>
          <wp14:sizeRelV relativeFrom="margin">
            <wp14:pctHeight>0</wp14:pctHeight>
          </wp14:sizeRelV>
        </wp:anchor>
      </w:drawing>
    </w:r>
    <w:r w:rsidR="00391461">
      <w:rPr>
        <w:noProof/>
        <w:vertAlign w:val="subscript"/>
      </w:rPr>
      <w:softHyphen/>
    </w:r>
    <w:r w:rsidR="00391461">
      <w:rPr>
        <w:noProof/>
        <w:vertAlign w:val="subscript"/>
      </w:rPr>
      <w:softHyphen/>
    </w:r>
    <w:r w:rsidR="00391461">
      <w:rPr>
        <w:noProof/>
        <w:vertAlign w:val="subscript"/>
      </w:rPr>
      <w:softHyphen/>
    </w:r>
    <w:r w:rsidR="00025F88">
      <w:rPr>
        <w:noProof/>
        <w:vertAlign w:val="subscript"/>
      </w:rPr>
      <w:softHyphen/>
    </w:r>
    <w:r w:rsidR="00025F88">
      <w:rPr>
        <w:noProof/>
        <w:vertAlign w:val="subscript"/>
      </w:rPr>
      <w:softHyphen/>
    </w:r>
    <w:r w:rsidR="00025F88">
      <w:rPr>
        <w:noProof/>
        <w:vertAlign w:val="subscript"/>
      </w:rPr>
      <w:softHyphen/>
    </w:r>
    <w:r w:rsidR="00025F88">
      <w:rPr>
        <w:noProof/>
        <w:vertAlign w:val="subscript"/>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1D22167"/>
    <w:multiLevelType w:val="hybridMultilevel"/>
    <w:tmpl w:val="9FBA2C6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3617BF5"/>
    <w:multiLevelType w:val="hybridMultilevel"/>
    <w:tmpl w:val="D08E92AE"/>
    <w:lvl w:ilvl="0" w:tplc="FA74BDB2">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3EE0EB3"/>
    <w:multiLevelType w:val="hybridMultilevel"/>
    <w:tmpl w:val="A34C20E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EE6C2F"/>
    <w:multiLevelType w:val="hybridMultilevel"/>
    <w:tmpl w:val="26808454"/>
    <w:lvl w:ilvl="0" w:tplc="BC5EF472">
      <w:start w:val="9"/>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88534C9"/>
    <w:multiLevelType w:val="hybridMultilevel"/>
    <w:tmpl w:val="8E5AB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9F3797"/>
    <w:multiLevelType w:val="hybridMultilevel"/>
    <w:tmpl w:val="A806796A"/>
    <w:lvl w:ilvl="0" w:tplc="C5141756">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79C12865"/>
    <w:multiLevelType w:val="hybridMultilevel"/>
    <w:tmpl w:val="9A509DB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79CA10A0"/>
    <w:multiLevelType w:val="hybridMultilevel"/>
    <w:tmpl w:val="E8D4B016"/>
    <w:lvl w:ilvl="0" w:tplc="040E0003">
      <w:start w:val="1"/>
      <w:numFmt w:val="bullet"/>
      <w:lvlText w:val="o"/>
      <w:lvlJc w:val="left"/>
      <w:pPr>
        <w:ind w:left="1363" w:hanging="360"/>
      </w:pPr>
      <w:rPr>
        <w:rFonts w:ascii="Courier New" w:hAnsi="Courier New" w:cs="Courier New" w:hint="default"/>
      </w:rPr>
    </w:lvl>
    <w:lvl w:ilvl="1" w:tplc="040E0003" w:tentative="1">
      <w:start w:val="1"/>
      <w:numFmt w:val="bullet"/>
      <w:lvlText w:val="o"/>
      <w:lvlJc w:val="left"/>
      <w:pPr>
        <w:ind w:left="2083" w:hanging="360"/>
      </w:pPr>
      <w:rPr>
        <w:rFonts w:ascii="Courier New" w:hAnsi="Courier New" w:cs="Courier New" w:hint="default"/>
      </w:rPr>
    </w:lvl>
    <w:lvl w:ilvl="2" w:tplc="040E0005" w:tentative="1">
      <w:start w:val="1"/>
      <w:numFmt w:val="bullet"/>
      <w:lvlText w:val=""/>
      <w:lvlJc w:val="left"/>
      <w:pPr>
        <w:ind w:left="2803" w:hanging="360"/>
      </w:pPr>
      <w:rPr>
        <w:rFonts w:ascii="Wingdings" w:hAnsi="Wingdings" w:hint="default"/>
      </w:rPr>
    </w:lvl>
    <w:lvl w:ilvl="3" w:tplc="040E0001" w:tentative="1">
      <w:start w:val="1"/>
      <w:numFmt w:val="bullet"/>
      <w:lvlText w:val=""/>
      <w:lvlJc w:val="left"/>
      <w:pPr>
        <w:ind w:left="3523" w:hanging="360"/>
      </w:pPr>
      <w:rPr>
        <w:rFonts w:ascii="Symbol" w:hAnsi="Symbol" w:hint="default"/>
      </w:rPr>
    </w:lvl>
    <w:lvl w:ilvl="4" w:tplc="040E0003" w:tentative="1">
      <w:start w:val="1"/>
      <w:numFmt w:val="bullet"/>
      <w:lvlText w:val="o"/>
      <w:lvlJc w:val="left"/>
      <w:pPr>
        <w:ind w:left="4243" w:hanging="360"/>
      </w:pPr>
      <w:rPr>
        <w:rFonts w:ascii="Courier New" w:hAnsi="Courier New" w:cs="Courier New" w:hint="default"/>
      </w:rPr>
    </w:lvl>
    <w:lvl w:ilvl="5" w:tplc="040E0005" w:tentative="1">
      <w:start w:val="1"/>
      <w:numFmt w:val="bullet"/>
      <w:lvlText w:val=""/>
      <w:lvlJc w:val="left"/>
      <w:pPr>
        <w:ind w:left="4963" w:hanging="360"/>
      </w:pPr>
      <w:rPr>
        <w:rFonts w:ascii="Wingdings" w:hAnsi="Wingdings" w:hint="default"/>
      </w:rPr>
    </w:lvl>
    <w:lvl w:ilvl="6" w:tplc="040E0001" w:tentative="1">
      <w:start w:val="1"/>
      <w:numFmt w:val="bullet"/>
      <w:lvlText w:val=""/>
      <w:lvlJc w:val="left"/>
      <w:pPr>
        <w:ind w:left="5683" w:hanging="360"/>
      </w:pPr>
      <w:rPr>
        <w:rFonts w:ascii="Symbol" w:hAnsi="Symbol" w:hint="default"/>
      </w:rPr>
    </w:lvl>
    <w:lvl w:ilvl="7" w:tplc="040E0003" w:tentative="1">
      <w:start w:val="1"/>
      <w:numFmt w:val="bullet"/>
      <w:lvlText w:val="o"/>
      <w:lvlJc w:val="left"/>
      <w:pPr>
        <w:ind w:left="6403" w:hanging="360"/>
      </w:pPr>
      <w:rPr>
        <w:rFonts w:ascii="Courier New" w:hAnsi="Courier New" w:cs="Courier New" w:hint="default"/>
      </w:rPr>
    </w:lvl>
    <w:lvl w:ilvl="8" w:tplc="040E0005" w:tentative="1">
      <w:start w:val="1"/>
      <w:numFmt w:val="bullet"/>
      <w:lvlText w:val=""/>
      <w:lvlJc w:val="left"/>
      <w:pPr>
        <w:ind w:left="7123" w:hanging="360"/>
      </w:pPr>
      <w:rPr>
        <w:rFonts w:ascii="Wingdings" w:hAnsi="Wingdings" w:hint="default"/>
      </w:rPr>
    </w:lvl>
  </w:abstractNum>
  <w:num w:numId="1" w16cid:durableId="546995882">
    <w:abstractNumId w:val="4"/>
  </w:num>
  <w:num w:numId="2" w16cid:durableId="363289858">
    <w:abstractNumId w:val="4"/>
  </w:num>
  <w:num w:numId="3" w16cid:durableId="853494692">
    <w:abstractNumId w:val="6"/>
  </w:num>
  <w:num w:numId="4" w16cid:durableId="110326233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16cid:durableId="445002204">
    <w:abstractNumId w:val="9"/>
  </w:num>
  <w:num w:numId="6" w16cid:durableId="792017538">
    <w:abstractNumId w:val="3"/>
  </w:num>
  <w:num w:numId="7" w16cid:durableId="1369182371">
    <w:abstractNumId w:val="7"/>
  </w:num>
  <w:num w:numId="8" w16cid:durableId="1908999943">
    <w:abstractNumId w:val="8"/>
  </w:num>
  <w:num w:numId="9" w16cid:durableId="438375321">
    <w:abstractNumId w:val="2"/>
  </w:num>
  <w:num w:numId="10" w16cid:durableId="1120495521">
    <w:abstractNumId w:val="1"/>
  </w:num>
  <w:num w:numId="11" w16cid:durableId="82466878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tophe HECK">
    <w15:presenceInfo w15:providerId="AD" w15:userId="S::Christophe_Heck@swissre.com::eb9a49b7-7995-4185-b813-09569bb3e9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461"/>
    <w:rsid w:val="00012B43"/>
    <w:rsid w:val="00025F88"/>
    <w:rsid w:val="00071E1B"/>
    <w:rsid w:val="000729A2"/>
    <w:rsid w:val="00082A94"/>
    <w:rsid w:val="000A44AE"/>
    <w:rsid w:val="000A5756"/>
    <w:rsid w:val="000B34B9"/>
    <w:rsid w:val="000B586E"/>
    <w:rsid w:val="00124007"/>
    <w:rsid w:val="00155CBB"/>
    <w:rsid w:val="001A08CF"/>
    <w:rsid w:val="001A457A"/>
    <w:rsid w:val="001D3186"/>
    <w:rsid w:val="00207313"/>
    <w:rsid w:val="00215DFE"/>
    <w:rsid w:val="0023665F"/>
    <w:rsid w:val="00255424"/>
    <w:rsid w:val="00260A0B"/>
    <w:rsid w:val="002C0953"/>
    <w:rsid w:val="002C75C8"/>
    <w:rsid w:val="00314A48"/>
    <w:rsid w:val="003237A9"/>
    <w:rsid w:val="00334656"/>
    <w:rsid w:val="00371366"/>
    <w:rsid w:val="0037433E"/>
    <w:rsid w:val="00375620"/>
    <w:rsid w:val="00391461"/>
    <w:rsid w:val="003C48AC"/>
    <w:rsid w:val="003C765F"/>
    <w:rsid w:val="003E12E9"/>
    <w:rsid w:val="003E266E"/>
    <w:rsid w:val="00407562"/>
    <w:rsid w:val="00436781"/>
    <w:rsid w:val="00451CBC"/>
    <w:rsid w:val="00463B60"/>
    <w:rsid w:val="0049036D"/>
    <w:rsid w:val="00490432"/>
    <w:rsid w:val="004A7042"/>
    <w:rsid w:val="004C7AE7"/>
    <w:rsid w:val="00526738"/>
    <w:rsid w:val="005518CA"/>
    <w:rsid w:val="005665AA"/>
    <w:rsid w:val="00574923"/>
    <w:rsid w:val="005756D7"/>
    <w:rsid w:val="0059709C"/>
    <w:rsid w:val="005A60A5"/>
    <w:rsid w:val="005B69F1"/>
    <w:rsid w:val="005E6508"/>
    <w:rsid w:val="006135C8"/>
    <w:rsid w:val="00620A03"/>
    <w:rsid w:val="006402CD"/>
    <w:rsid w:val="00651496"/>
    <w:rsid w:val="0066081D"/>
    <w:rsid w:val="006626D0"/>
    <w:rsid w:val="00681D12"/>
    <w:rsid w:val="006D1974"/>
    <w:rsid w:val="006E03A1"/>
    <w:rsid w:val="006F691C"/>
    <w:rsid w:val="006F7F22"/>
    <w:rsid w:val="00714841"/>
    <w:rsid w:val="00745449"/>
    <w:rsid w:val="00775CD6"/>
    <w:rsid w:val="00776764"/>
    <w:rsid w:val="00792A5D"/>
    <w:rsid w:val="00792E4E"/>
    <w:rsid w:val="007A0B2C"/>
    <w:rsid w:val="007B08B9"/>
    <w:rsid w:val="007B6CB4"/>
    <w:rsid w:val="007C5489"/>
    <w:rsid w:val="008051F0"/>
    <w:rsid w:val="0082004E"/>
    <w:rsid w:val="008275A0"/>
    <w:rsid w:val="00843DA2"/>
    <w:rsid w:val="008643BE"/>
    <w:rsid w:val="00875780"/>
    <w:rsid w:val="008870C3"/>
    <w:rsid w:val="008A1290"/>
    <w:rsid w:val="008C338A"/>
    <w:rsid w:val="008E1744"/>
    <w:rsid w:val="00901001"/>
    <w:rsid w:val="00925EE2"/>
    <w:rsid w:val="00946BAE"/>
    <w:rsid w:val="00951225"/>
    <w:rsid w:val="00976774"/>
    <w:rsid w:val="00985A4B"/>
    <w:rsid w:val="00987761"/>
    <w:rsid w:val="009B0F83"/>
    <w:rsid w:val="009D7C9C"/>
    <w:rsid w:val="009E2241"/>
    <w:rsid w:val="009E5E0E"/>
    <w:rsid w:val="009E684F"/>
    <w:rsid w:val="009F258B"/>
    <w:rsid w:val="00A07CE9"/>
    <w:rsid w:val="00A14CFA"/>
    <w:rsid w:val="00A8452A"/>
    <w:rsid w:val="00AA3223"/>
    <w:rsid w:val="00AB26B2"/>
    <w:rsid w:val="00AC3801"/>
    <w:rsid w:val="00AF3017"/>
    <w:rsid w:val="00AF6616"/>
    <w:rsid w:val="00B21284"/>
    <w:rsid w:val="00B23321"/>
    <w:rsid w:val="00B41CE1"/>
    <w:rsid w:val="00B4463A"/>
    <w:rsid w:val="00B52F55"/>
    <w:rsid w:val="00B55E02"/>
    <w:rsid w:val="00BD22BA"/>
    <w:rsid w:val="00BE488F"/>
    <w:rsid w:val="00BF5A2B"/>
    <w:rsid w:val="00C30B99"/>
    <w:rsid w:val="00C317D1"/>
    <w:rsid w:val="00C64762"/>
    <w:rsid w:val="00C9555E"/>
    <w:rsid w:val="00CA0853"/>
    <w:rsid w:val="00CC21FB"/>
    <w:rsid w:val="00CE6F47"/>
    <w:rsid w:val="00D060F6"/>
    <w:rsid w:val="00D24709"/>
    <w:rsid w:val="00D6008F"/>
    <w:rsid w:val="00D82278"/>
    <w:rsid w:val="00DA0A39"/>
    <w:rsid w:val="00DB0D0A"/>
    <w:rsid w:val="00DB6B17"/>
    <w:rsid w:val="00DC0FC1"/>
    <w:rsid w:val="00DC2517"/>
    <w:rsid w:val="00DC3315"/>
    <w:rsid w:val="00E15A4D"/>
    <w:rsid w:val="00E41F09"/>
    <w:rsid w:val="00E42ABC"/>
    <w:rsid w:val="00E830D6"/>
    <w:rsid w:val="00EA2EEE"/>
    <w:rsid w:val="00EC5201"/>
    <w:rsid w:val="00F500FA"/>
    <w:rsid w:val="00F65055"/>
    <w:rsid w:val="00F72507"/>
    <w:rsid w:val="00F84CD1"/>
    <w:rsid w:val="00F85EF3"/>
    <w:rsid w:val="00F90413"/>
    <w:rsid w:val="00FA1F92"/>
    <w:rsid w:val="00FA71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39DB63"/>
  <w14:defaultImageDpi w14:val="300"/>
  <w15:docId w15:val="{4061085E-3D23-EB49-BEE0-86DBD3F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E488F"/>
    <w:pPr>
      <w:spacing w:line="312" w:lineRule="auto"/>
    </w:pPr>
    <w:rPr>
      <w:sz w:val="20"/>
    </w:rPr>
  </w:style>
  <w:style w:type="paragraph" w:styleId="Heading1">
    <w:name w:val="heading 1"/>
    <w:basedOn w:val="Normal"/>
    <w:next w:val="Normal"/>
    <w:link w:val="Heading1Char"/>
    <w:uiPriority w:val="9"/>
    <w:qFormat/>
    <w:rsid w:val="00BE488F"/>
    <w:pPr>
      <w:widowControl w:val="0"/>
      <w:suppressAutoHyphens/>
      <w:spacing w:after="280"/>
      <w:jc w:val="both"/>
      <w:outlineLvl w:val="0"/>
    </w:pPr>
    <w:rPr>
      <w:rFonts w:eastAsia="Arial Unicode MS" w:cs="Arial Unicode MS"/>
      <w:b/>
      <w:bCs/>
      <w:caps/>
      <w:color w:val="1D79AF"/>
      <w:spacing w:val="8"/>
      <w:kern w:val="24"/>
      <w:sz w:val="24"/>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BE488F"/>
    <w:rPr>
      <w:rFonts w:eastAsia="Arial Unicode MS" w:cs="Arial Unicode MS"/>
      <w:b/>
      <w:bCs/>
      <w:caps/>
      <w:color w:val="1D79AF"/>
      <w:spacing w:val="8"/>
      <w:kern w:val="24"/>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A14CFA"/>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9E684F"/>
    <w:pPr>
      <w:tabs>
        <w:tab w:val="center" w:pos="4536"/>
        <w:tab w:val="right" w:pos="9072"/>
      </w:tabs>
    </w:pPr>
    <w:rPr>
      <w:sz w:val="16"/>
    </w:rPr>
  </w:style>
  <w:style w:type="character" w:customStyle="1" w:styleId="HeaderChar">
    <w:name w:val="Header Char"/>
    <w:aliases w:val="HEADER Char"/>
    <w:basedOn w:val="DefaultParagraphFont"/>
    <w:link w:val="Header"/>
    <w:uiPriority w:val="99"/>
    <w:rsid w:val="009E684F"/>
    <w:rPr>
      <w:sz w:val="16"/>
    </w:rPr>
  </w:style>
  <w:style w:type="paragraph" w:styleId="Footer">
    <w:name w:val="footer"/>
    <w:aliases w:val="FOOTER"/>
    <w:basedOn w:val="Normal"/>
    <w:link w:val="FooterChar"/>
    <w:uiPriority w:val="99"/>
    <w:unhideWhenUsed/>
    <w:rsid w:val="009E684F"/>
    <w:pPr>
      <w:tabs>
        <w:tab w:val="center" w:pos="4536"/>
        <w:tab w:val="right" w:pos="9072"/>
      </w:tabs>
    </w:pPr>
    <w:rPr>
      <w:sz w:val="16"/>
    </w:rPr>
  </w:style>
  <w:style w:type="character" w:customStyle="1" w:styleId="FooterChar">
    <w:name w:val="Footer Char"/>
    <w:aliases w:val="FOOTER Char"/>
    <w:basedOn w:val="DefaultParagraphFont"/>
    <w:link w:val="Footer"/>
    <w:uiPriority w:val="99"/>
    <w:rsid w:val="009E684F"/>
    <w:rPr>
      <w:sz w:val="16"/>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A14CFA"/>
    <w:pPr>
      <w:spacing w:before="600"/>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 w:type="paragraph" w:customStyle="1" w:styleId="Default">
    <w:name w:val="Default"/>
    <w:rsid w:val="00843DA2"/>
    <w:pPr>
      <w:autoSpaceDE w:val="0"/>
      <w:autoSpaceDN w:val="0"/>
      <w:adjustRightInd w:val="0"/>
    </w:pPr>
    <w:rPr>
      <w:rFonts w:ascii="Calibri" w:hAnsi="Calibri" w:cs="Calibri"/>
      <w:color w:val="000000"/>
      <w:lang w:val="en-US"/>
    </w:rPr>
  </w:style>
  <w:style w:type="paragraph" w:styleId="Revision">
    <w:name w:val="Revision"/>
    <w:hidden/>
    <w:uiPriority w:val="99"/>
    <w:semiHidden/>
    <w:rsid w:val="00436781"/>
    <w:rPr>
      <w:sz w:val="20"/>
    </w:rPr>
  </w:style>
  <w:style w:type="character" w:styleId="CommentReference">
    <w:name w:val="annotation reference"/>
    <w:basedOn w:val="DefaultParagraphFont"/>
    <w:uiPriority w:val="99"/>
    <w:semiHidden/>
    <w:unhideWhenUsed/>
    <w:rsid w:val="00436781"/>
    <w:rPr>
      <w:sz w:val="16"/>
      <w:szCs w:val="16"/>
    </w:rPr>
  </w:style>
  <w:style w:type="paragraph" w:styleId="CommentText">
    <w:name w:val="annotation text"/>
    <w:basedOn w:val="Normal"/>
    <w:link w:val="CommentTextChar"/>
    <w:uiPriority w:val="99"/>
    <w:unhideWhenUsed/>
    <w:rsid w:val="00436781"/>
    <w:pPr>
      <w:spacing w:line="240" w:lineRule="auto"/>
    </w:pPr>
    <w:rPr>
      <w:szCs w:val="20"/>
    </w:rPr>
  </w:style>
  <w:style w:type="character" w:customStyle="1" w:styleId="CommentTextChar">
    <w:name w:val="Comment Text Char"/>
    <w:basedOn w:val="DefaultParagraphFont"/>
    <w:link w:val="CommentText"/>
    <w:uiPriority w:val="99"/>
    <w:rsid w:val="00436781"/>
    <w:rPr>
      <w:sz w:val="20"/>
      <w:szCs w:val="20"/>
    </w:rPr>
  </w:style>
  <w:style w:type="paragraph" w:styleId="CommentSubject">
    <w:name w:val="annotation subject"/>
    <w:basedOn w:val="CommentText"/>
    <w:next w:val="CommentText"/>
    <w:link w:val="CommentSubjectChar"/>
    <w:uiPriority w:val="99"/>
    <w:semiHidden/>
    <w:unhideWhenUsed/>
    <w:rsid w:val="00436781"/>
    <w:rPr>
      <w:b/>
      <w:bCs/>
    </w:rPr>
  </w:style>
  <w:style w:type="character" w:customStyle="1" w:styleId="CommentSubjectChar">
    <w:name w:val="Comment Subject Char"/>
    <w:basedOn w:val="CommentTextChar"/>
    <w:link w:val="CommentSubject"/>
    <w:uiPriority w:val="99"/>
    <w:semiHidden/>
    <w:rsid w:val="00436781"/>
    <w:rPr>
      <w:b/>
      <w:bCs/>
      <w:sz w:val="20"/>
      <w:szCs w:val="20"/>
    </w:rPr>
  </w:style>
  <w:style w:type="table" w:styleId="TableGrid">
    <w:name w:val="Table Grid"/>
    <w:basedOn w:val="TableNormal"/>
    <w:uiPriority w:val="39"/>
    <w:rsid w:val="00DC2517"/>
    <w:rPr>
      <w:rFonts w:eastAsiaTheme="minorHAnsi"/>
      <w:kern w:val="2"/>
      <w:lang w:val="de-CH"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7Colorful-Accent4">
    <w:name w:val="List Table 7 Colorful Accent 4"/>
    <w:basedOn w:val="TableNormal"/>
    <w:uiPriority w:val="52"/>
    <w:rsid w:val="00DC2517"/>
    <w:rPr>
      <w:rFonts w:eastAsiaTheme="minorHAnsi"/>
      <w:color w:val="034136" w:themeColor="accent4" w:themeShade="BF"/>
      <w:kern w:val="2"/>
      <w:lang w:val="de-CH" w:eastAsia="en-US"/>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55849" w:themeColor="accent4"/>
        </w:tcBorders>
        <w:shd w:val="clear" w:color="auto" w:fill="DAE6EB" w:themeFill="background1"/>
      </w:tcPr>
    </w:tblStylePr>
    <w:tblStylePr w:type="lastRow">
      <w:rPr>
        <w:rFonts w:asciiTheme="majorHAnsi" w:eastAsiaTheme="majorEastAsia" w:hAnsiTheme="majorHAnsi" w:cstheme="majorBidi"/>
        <w:i/>
        <w:iCs/>
        <w:sz w:val="26"/>
      </w:rPr>
      <w:tblPr/>
      <w:tcPr>
        <w:tcBorders>
          <w:top w:val="single" w:sz="4" w:space="0" w:color="055849" w:themeColor="accent4"/>
        </w:tcBorders>
        <w:shd w:val="clear" w:color="auto" w:fill="DAE6EB"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55849" w:themeColor="accent4"/>
        </w:tcBorders>
        <w:shd w:val="clear" w:color="auto" w:fill="DAE6EB" w:themeFill="background1"/>
      </w:tcPr>
    </w:tblStylePr>
    <w:tblStylePr w:type="lastCol">
      <w:rPr>
        <w:rFonts w:asciiTheme="majorHAnsi" w:eastAsiaTheme="majorEastAsia" w:hAnsiTheme="majorHAnsi" w:cstheme="majorBidi"/>
        <w:i/>
        <w:iCs/>
        <w:sz w:val="26"/>
      </w:rPr>
      <w:tblPr/>
      <w:tcPr>
        <w:tcBorders>
          <w:left w:val="single" w:sz="4" w:space="0" w:color="055849" w:themeColor="accent4"/>
        </w:tcBorders>
        <w:shd w:val="clear" w:color="auto" w:fill="DAE6EB" w:themeFill="background1"/>
      </w:tcPr>
    </w:tblStylePr>
    <w:tblStylePr w:type="band1Vert">
      <w:tblPr/>
      <w:tcPr>
        <w:shd w:val="clear" w:color="auto" w:fill="AFFAEC" w:themeFill="accent4" w:themeFillTint="33"/>
      </w:tcPr>
    </w:tblStylePr>
    <w:tblStylePr w:type="band1Horz">
      <w:tblPr/>
      <w:tcPr>
        <w:shd w:val="clear" w:color="auto" w:fill="AFFA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xmlns="">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3EA724A27E704CB784425C4A8BD2BE" ma:contentTypeVersion="12" ma:contentTypeDescription="Create a new document." ma:contentTypeScope="" ma:versionID="15d7c87935b872190ec03d45c72a63c5">
  <xsd:schema xmlns:xsd="http://www.w3.org/2001/XMLSchema" xmlns:xs="http://www.w3.org/2001/XMLSchema" xmlns:p="http://schemas.microsoft.com/office/2006/metadata/properties" xmlns:ns2="b789ea69-044b-46f0-a0a7-0341fa713b1c" xmlns:ns3="8dfb9587-f584-4ba3-9cbc-f137386f428e" targetNamespace="http://schemas.microsoft.com/office/2006/metadata/properties" ma:root="true" ma:fieldsID="d34ace5891c722e0df0fbdf08a6fc48b" ns2:_="" ns3:_="">
    <xsd:import namespace="b789ea69-044b-46f0-a0a7-0341fa713b1c"/>
    <xsd:import namespace="8dfb9587-f584-4ba3-9cbc-f137386f42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9ea69-044b-46f0-a0a7-0341fa713b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fb9587-f584-4ba3-9cbc-f137386f428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c9e576-8c41-4a39-9ccb-1ff414d603de}" ma:internalName="TaxCatchAll" ma:showField="CatchAllData" ma:web="8dfb9587-f584-4ba3-9cbc-f137386f4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fb9587-f584-4ba3-9cbc-f137386f428e" xsi:nil="true"/>
    <lcf76f155ced4ddcb4097134ff3c332f xmlns="b789ea69-044b-46f0-a0a7-0341fa713b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8FDE0E-1B40-6B43-8EB3-A9650CE1A647}">
  <ds:schemaRefs>
    <ds:schemaRef ds:uri="http://schemas.openxmlformats.org/officeDocument/2006/bibliography"/>
  </ds:schemaRefs>
</ds:datastoreItem>
</file>

<file path=customXml/itemProps2.xml><?xml version="1.0" encoding="utf-8"?>
<ds:datastoreItem xmlns:ds="http://schemas.openxmlformats.org/officeDocument/2006/customXml" ds:itemID="{331B5EB6-A42F-43B4-A093-42E117CD9EEA}"/>
</file>

<file path=customXml/itemProps3.xml><?xml version="1.0" encoding="utf-8"?>
<ds:datastoreItem xmlns:ds="http://schemas.openxmlformats.org/officeDocument/2006/customXml" ds:itemID="{E2DB3482-3993-46B7-8487-A1723F86092B}"/>
</file>

<file path=customXml/itemProps4.xml><?xml version="1.0" encoding="utf-8"?>
<ds:datastoreItem xmlns:ds="http://schemas.openxmlformats.org/officeDocument/2006/customXml" ds:itemID="{5D5C2B99-6BC7-4A75-8A81-8F5D85B9C9A3}"/>
</file>

<file path=docProps/app.xml><?xml version="1.0" encoding="utf-8"?>
<Properties xmlns="http://schemas.openxmlformats.org/officeDocument/2006/extended-properties" xmlns:vt="http://schemas.openxmlformats.org/officeDocument/2006/docPropsVTypes">
  <Template>Normal.dotm</Template>
  <TotalTime>29</TotalTime>
  <Pages>8</Pages>
  <Words>1871</Words>
  <Characters>10067</Characters>
  <Application>Microsoft Office Word</Application>
  <DocSecurity>0</DocSecurity>
  <Lines>629</Lines>
  <Paragraphs>306</Paragraphs>
  <ScaleCrop>false</ScaleCrop>
  <HeadingPairs>
    <vt:vector size="2" baseType="variant">
      <vt:variant>
        <vt:lpstr>Titel</vt:lpstr>
      </vt:variant>
      <vt:variant>
        <vt:i4>1</vt:i4>
      </vt:variant>
    </vt:vector>
  </HeadingPairs>
  <TitlesOfParts>
    <vt:vector size="1" baseType="lpstr">
      <vt:lpstr/>
    </vt:vector>
  </TitlesOfParts>
  <Company>VandenAkker Ontwerp</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Akker</dc:creator>
  <cp:keywords/>
  <dc:description/>
  <cp:lastModifiedBy>Christophe HECK</cp:lastModifiedBy>
  <cp:revision>24</cp:revision>
  <cp:lastPrinted>2017-08-29T10:56:00Z</cp:lastPrinted>
  <dcterms:created xsi:type="dcterms:W3CDTF">2024-07-11T13:42:00Z</dcterms:created>
  <dcterms:modified xsi:type="dcterms:W3CDTF">2025-10-13T12:55:00Z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c2fedb-0da6-4717-8531-d16a1b9930f4_Enabled">
    <vt:lpwstr>true</vt:lpwstr>
  </property>
  <property fmtid="{D5CDD505-2E9C-101B-9397-08002B2CF9AE}" pid="3" name="MSIP_Label_90c2fedb-0da6-4717-8531-d16a1b9930f4_SetDate">
    <vt:lpwstr>2025-10-13T12:42:59Z</vt:lpwstr>
  </property>
  <property fmtid="{D5CDD505-2E9C-101B-9397-08002B2CF9AE}" pid="4" name="MSIP_Label_90c2fedb-0da6-4717-8531-d16a1b9930f4_Method">
    <vt:lpwstr>Standard</vt:lpwstr>
  </property>
  <property fmtid="{D5CDD505-2E9C-101B-9397-08002B2CF9AE}" pid="5" name="MSIP_Label_90c2fedb-0da6-4717-8531-d16a1b9930f4_Name">
    <vt:lpwstr>90c2fedb-0da6-4717-8531-d16a1b9930f4</vt:lpwstr>
  </property>
  <property fmtid="{D5CDD505-2E9C-101B-9397-08002B2CF9AE}" pid="6" name="MSIP_Label_90c2fedb-0da6-4717-8531-d16a1b9930f4_SiteId">
    <vt:lpwstr>45597f60-6e37-4be7-acfb-4c9e23b261ea</vt:lpwstr>
  </property>
  <property fmtid="{D5CDD505-2E9C-101B-9397-08002B2CF9AE}" pid="7" name="MSIP_Label_90c2fedb-0da6-4717-8531-d16a1b9930f4_ActionId">
    <vt:lpwstr>fb991c74-2d9b-4b88-ad35-154672fb8682</vt:lpwstr>
  </property>
  <property fmtid="{D5CDD505-2E9C-101B-9397-08002B2CF9AE}" pid="8" name="MSIP_Label_90c2fedb-0da6-4717-8531-d16a1b9930f4_ContentBits">
    <vt:lpwstr>0</vt:lpwstr>
  </property>
  <property fmtid="{D5CDD505-2E9C-101B-9397-08002B2CF9AE}" pid="9" name="MSIP_Label_90c2fedb-0da6-4717-8531-d16a1b9930f4_Tag">
    <vt:lpwstr>10, 3, 0, 1</vt:lpwstr>
  </property>
  <property fmtid="{D5CDD505-2E9C-101B-9397-08002B2CF9AE}" pid="10" name="ContentTypeId">
    <vt:lpwstr>0x010100233EA724A27E704CB784425C4A8BD2BE</vt:lpwstr>
  </property>
</Properties>
</file>